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1357E6">
      <w:pPr>
        <w:rPr>
          <w:rFonts w:ascii="仿宋_GB2312" w:eastAsia="仿宋_GB2312"/>
          <w:sz w:val="32"/>
          <w:szCs w:val="32"/>
        </w:rPr>
      </w:pPr>
      <w:bookmarkStart w:id="0" w:name="_GoBack"/>
      <w:bookmarkEnd w:id="0"/>
      <w:r>
        <w:rPr>
          <w:rFonts w:hint="eastAsia" w:ascii="仿宋_GB2312" w:eastAsia="仿宋_GB2312"/>
          <w:sz w:val="32"/>
          <w:szCs w:val="32"/>
        </w:rPr>
        <w:t>附件</w:t>
      </w:r>
      <w:ins w:id="0" w:author="刁磊" w:date="2021-07-28T14:51:21Z">
        <w:r>
          <w:rPr>
            <w:rFonts w:hint="eastAsia" w:ascii="仿宋_GB2312" w:eastAsia="仿宋_GB2312"/>
            <w:sz w:val="32"/>
            <w:szCs w:val="32"/>
            <w:lang w:val="en-US" w:eastAsia="zh-CN"/>
          </w:rPr>
          <w:t>4</w:t>
        </w:r>
      </w:ins>
      <w:r>
        <w:rPr>
          <w:rFonts w:hint="eastAsia" w:ascii="仿宋_GB2312" w:eastAsia="仿宋_GB2312"/>
          <w:sz w:val="32"/>
          <w:szCs w:val="32"/>
        </w:rPr>
        <w:t>：</w:t>
      </w:r>
    </w:p>
    <w:tbl>
      <w:tblPr>
        <w:tblStyle w:val="6"/>
        <w:tblW w:w="9229" w:type="dxa"/>
        <w:tblInd w:w="93" w:type="dxa"/>
        <w:tblLayout w:type="fixed"/>
        <w:tblCellMar>
          <w:top w:w="0" w:type="dxa"/>
          <w:left w:w="108" w:type="dxa"/>
          <w:bottom w:w="0" w:type="dxa"/>
          <w:right w:w="108" w:type="dxa"/>
        </w:tblCellMar>
      </w:tblPr>
      <w:tblGrid>
        <w:gridCol w:w="2142"/>
        <w:gridCol w:w="7087"/>
      </w:tblGrid>
      <w:tr w14:paraId="3720FB79">
        <w:tblPrEx>
          <w:tblCellMar>
            <w:top w:w="0" w:type="dxa"/>
            <w:left w:w="108" w:type="dxa"/>
            <w:bottom w:w="0" w:type="dxa"/>
            <w:right w:w="108" w:type="dxa"/>
          </w:tblCellMar>
        </w:tblPrEx>
        <w:trPr>
          <w:trHeight w:val="720" w:hRule="atLeast"/>
        </w:trPr>
        <w:tc>
          <w:tcPr>
            <w:tcW w:w="9229" w:type="dxa"/>
            <w:gridSpan w:val="2"/>
            <w:tcBorders>
              <w:top w:val="nil"/>
              <w:left w:val="nil"/>
              <w:bottom w:val="nil"/>
              <w:right w:val="nil"/>
            </w:tcBorders>
            <w:shd w:val="clear" w:color="auto" w:fill="auto"/>
            <w:vAlign w:val="center"/>
          </w:tcPr>
          <w:p w14:paraId="18FB63B8">
            <w:pPr>
              <w:widowControl/>
              <w:spacing w:line="500" w:lineRule="exact"/>
              <w:jc w:val="center"/>
              <w:rPr>
                <w:rFonts w:ascii="仿宋_GB2312" w:hAnsi="华文中宋" w:eastAsia="仿宋_GB2312" w:cs="宋体"/>
                <w:b/>
                <w:bCs/>
                <w:kern w:val="0"/>
                <w:sz w:val="36"/>
                <w:szCs w:val="36"/>
              </w:rPr>
            </w:pPr>
            <w:r>
              <w:rPr>
                <w:rFonts w:hint="eastAsia" w:ascii="华文中宋" w:hAnsi="华文中宋" w:eastAsia="华文中宋" w:cs="宋体"/>
                <w:b/>
                <w:bCs/>
                <w:kern w:val="0"/>
                <w:sz w:val="36"/>
                <w:szCs w:val="36"/>
              </w:rPr>
              <w:t>安徽省建设工程专业技术资格业绩材料申报参考指引</w:t>
            </w:r>
          </w:p>
        </w:tc>
      </w:tr>
      <w:tr w14:paraId="1DB962C3">
        <w:tblPrEx>
          <w:tblCellMar>
            <w:top w:w="0" w:type="dxa"/>
            <w:left w:w="108" w:type="dxa"/>
            <w:bottom w:w="0" w:type="dxa"/>
            <w:right w:w="108" w:type="dxa"/>
          </w:tblCellMar>
        </w:tblPrEx>
        <w:trPr>
          <w:trHeight w:val="1641" w:hRule="atLeast"/>
        </w:trPr>
        <w:tc>
          <w:tcPr>
            <w:tcW w:w="9229" w:type="dxa"/>
            <w:gridSpan w:val="2"/>
            <w:tcBorders>
              <w:top w:val="nil"/>
              <w:left w:val="nil"/>
              <w:bottom w:val="nil"/>
              <w:right w:val="nil"/>
            </w:tcBorders>
            <w:shd w:val="clear" w:color="auto" w:fill="auto"/>
            <w:vAlign w:val="center"/>
          </w:tcPr>
          <w:p w14:paraId="2543B2CA">
            <w:pPr>
              <w:widowControl/>
              <w:jc w:val="left"/>
              <w:rPr>
                <w:rFonts w:ascii="宋体" w:hAnsi="宋体" w:eastAsia="宋体" w:cs="宋体"/>
                <w:b/>
                <w:bCs/>
                <w:kern w:val="0"/>
                <w:sz w:val="24"/>
                <w:szCs w:val="24"/>
              </w:rPr>
            </w:pPr>
          </w:p>
          <w:p w14:paraId="59F99906">
            <w:pPr>
              <w:widowControl/>
              <w:jc w:val="left"/>
              <w:rPr>
                <w:rFonts w:ascii="宋体" w:hAnsi="宋体" w:eastAsia="宋体" w:cs="宋体"/>
                <w:kern w:val="0"/>
                <w:sz w:val="24"/>
                <w:szCs w:val="24"/>
              </w:rPr>
            </w:pPr>
            <w:r>
              <w:rPr>
                <w:rFonts w:hint="eastAsia" w:ascii="宋体" w:hAnsi="宋体" w:eastAsia="宋体" w:cs="宋体"/>
                <w:b/>
                <w:bCs/>
                <w:kern w:val="0"/>
                <w:sz w:val="24"/>
                <w:szCs w:val="24"/>
              </w:rPr>
              <w:t>一、工程设计类（</w:t>
            </w:r>
            <w:r>
              <w:rPr>
                <w:rFonts w:hint="eastAsia" w:ascii="宋体" w:hAnsi="宋体" w:eastAsia="宋体" w:cs="宋体"/>
                <w:bCs/>
                <w:kern w:val="0"/>
                <w:sz w:val="24"/>
                <w:szCs w:val="24"/>
              </w:rPr>
              <w:t>包括</w:t>
            </w:r>
            <w:r>
              <w:rPr>
                <w:rFonts w:hint="eastAsia" w:ascii="宋体" w:hAnsi="宋体" w:eastAsia="宋体" w:cs="宋体"/>
                <w:kern w:val="0"/>
                <w:sz w:val="24"/>
                <w:szCs w:val="24"/>
              </w:rPr>
              <w:t>建筑学、城市设计、结构、装饰装修、建筑机械、给水排水、供热通风与空调、建筑电气、建筑智能化、风景园林、勘察、测绘、岩土、城市道路与交通工程、城镇燃气工程、建筑防腐等</w:t>
            </w:r>
            <w:r>
              <w:rPr>
                <w:rFonts w:hint="eastAsia" w:ascii="宋体" w:hAnsi="宋体" w:eastAsia="宋体" w:cs="宋体"/>
                <w:b/>
                <w:bCs/>
                <w:kern w:val="0"/>
                <w:sz w:val="24"/>
                <w:szCs w:val="24"/>
              </w:rPr>
              <w:t>）</w:t>
            </w:r>
          </w:p>
        </w:tc>
      </w:tr>
      <w:tr w14:paraId="73AC5D34">
        <w:tblPrEx>
          <w:tblCellMar>
            <w:top w:w="0" w:type="dxa"/>
            <w:left w:w="108" w:type="dxa"/>
            <w:bottom w:w="0" w:type="dxa"/>
            <w:right w:w="108" w:type="dxa"/>
          </w:tblCellMar>
        </w:tblPrEx>
        <w:trPr>
          <w:trHeight w:val="774"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7D817503">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业绩类型</w:t>
            </w:r>
          </w:p>
        </w:tc>
        <w:tc>
          <w:tcPr>
            <w:tcW w:w="7087" w:type="dxa"/>
            <w:tcBorders>
              <w:top w:val="single" w:color="auto" w:sz="4" w:space="0"/>
              <w:left w:val="nil"/>
              <w:bottom w:val="single" w:color="auto" w:sz="4" w:space="0"/>
              <w:right w:val="single" w:color="auto" w:sz="4" w:space="0"/>
            </w:tcBorders>
            <w:shd w:val="clear" w:color="auto" w:fill="auto"/>
            <w:vAlign w:val="center"/>
          </w:tcPr>
          <w:p w14:paraId="2C8BFE8C">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业绩佐证材料</w:t>
            </w:r>
          </w:p>
          <w:p w14:paraId="1E260A55">
            <w:pPr>
              <w:widowControl/>
              <w:jc w:val="center"/>
              <w:rPr>
                <w:rFonts w:ascii="宋体" w:hAnsi="宋体" w:eastAsia="宋体" w:cs="宋体"/>
                <w:b/>
                <w:bCs/>
                <w:kern w:val="0"/>
                <w:sz w:val="24"/>
                <w:szCs w:val="24"/>
              </w:rPr>
            </w:pPr>
            <w:r>
              <w:rPr>
                <w:rFonts w:hint="eastAsia" w:ascii="宋体" w:hAnsi="宋体" w:eastAsia="宋体" w:cs="宋体"/>
                <w:b/>
                <w:kern w:val="0"/>
                <w:sz w:val="24"/>
                <w:szCs w:val="24"/>
              </w:rPr>
              <w:t>（须与本人工作经历、职责及专技内容相关，并与申报专业相符合）</w:t>
            </w:r>
          </w:p>
        </w:tc>
      </w:tr>
      <w:tr w14:paraId="767AC2B2">
        <w:tblPrEx>
          <w:tblCellMar>
            <w:top w:w="0" w:type="dxa"/>
            <w:left w:w="108" w:type="dxa"/>
            <w:bottom w:w="0" w:type="dxa"/>
            <w:right w:w="108" w:type="dxa"/>
          </w:tblCellMar>
        </w:tblPrEx>
        <w:trPr>
          <w:trHeight w:val="1430"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7C15CE5F">
            <w:pPr>
              <w:widowControl/>
              <w:jc w:val="left"/>
              <w:rPr>
                <w:rFonts w:ascii="宋体" w:hAnsi="宋体" w:eastAsia="宋体" w:cs="宋体"/>
                <w:kern w:val="0"/>
                <w:sz w:val="24"/>
                <w:szCs w:val="24"/>
              </w:rPr>
            </w:pPr>
            <w:r>
              <w:rPr>
                <w:rFonts w:hint="eastAsia" w:ascii="宋体" w:hAnsi="宋体" w:eastAsia="宋体" w:cs="宋体"/>
                <w:kern w:val="0"/>
                <w:sz w:val="24"/>
                <w:szCs w:val="24"/>
              </w:rPr>
              <w:t>1.获奖奖项</w:t>
            </w:r>
          </w:p>
          <w:p w14:paraId="3F07DA4E">
            <w:pPr>
              <w:widowControl/>
              <w:jc w:val="left"/>
              <w:rPr>
                <w:rFonts w:ascii="宋体" w:hAnsi="宋体" w:eastAsia="宋体" w:cs="宋体"/>
                <w:kern w:val="0"/>
                <w:sz w:val="24"/>
                <w:szCs w:val="24"/>
              </w:rPr>
            </w:pPr>
            <w:r>
              <w:rPr>
                <w:rFonts w:hint="eastAsia" w:ascii="宋体" w:hAnsi="宋体" w:eastAsia="宋体" w:cs="宋体"/>
                <w:kern w:val="0"/>
                <w:sz w:val="24"/>
                <w:szCs w:val="24"/>
              </w:rPr>
              <w:t>（其他专业下同）</w:t>
            </w:r>
          </w:p>
        </w:tc>
        <w:tc>
          <w:tcPr>
            <w:tcW w:w="7087" w:type="dxa"/>
            <w:tcBorders>
              <w:top w:val="nil"/>
              <w:left w:val="nil"/>
              <w:bottom w:val="single" w:color="auto" w:sz="4" w:space="0"/>
              <w:right w:val="single" w:color="auto" w:sz="4" w:space="0"/>
            </w:tcBorders>
            <w:shd w:val="clear" w:color="auto" w:fill="auto"/>
            <w:vAlign w:val="center"/>
          </w:tcPr>
          <w:p w14:paraId="2560979F">
            <w:pPr>
              <w:widowControl/>
              <w:jc w:val="left"/>
              <w:rPr>
                <w:ins w:id="1"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（1）获奖项目的前期材料,包括立项、项目组成立文件（人员备案表）等；</w:t>
            </w:r>
          </w:p>
          <w:p w14:paraId="0B7F0CB1">
            <w:pPr>
              <w:widowControl/>
              <w:jc w:val="left"/>
              <w:rPr>
                <w:ins w:id="2"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（2）获奖项目成果材料，如设计图（存档图纸或经审查合格的电子图，须有单位出图章、相关人员签字，下同）、验收材料等；</w:t>
            </w:r>
          </w:p>
          <w:p w14:paraId="2C5147BC">
            <w:pPr>
              <w:widowControl/>
              <w:jc w:val="left"/>
              <w:rPr>
                <w:rFonts w:ascii="宋体" w:hAnsi="宋体" w:eastAsia="宋体" w:cs="宋体"/>
                <w:kern w:val="0"/>
                <w:sz w:val="24"/>
                <w:szCs w:val="24"/>
              </w:rPr>
            </w:pPr>
            <w:r>
              <w:rPr>
                <w:rFonts w:hint="eastAsia" w:ascii="宋体" w:hAnsi="宋体" w:eastAsia="宋体" w:cs="宋体"/>
                <w:kern w:val="0"/>
                <w:sz w:val="24"/>
                <w:szCs w:val="24"/>
              </w:rPr>
              <w:t>（3）获奖证书及获奖红头文件或者相关文件官网截图，须注明授予的部门、获奖时间和等级。</w:t>
            </w:r>
          </w:p>
        </w:tc>
      </w:tr>
      <w:tr w14:paraId="1B0E3B82">
        <w:tblPrEx>
          <w:tblCellMar>
            <w:top w:w="0" w:type="dxa"/>
            <w:left w:w="108" w:type="dxa"/>
            <w:bottom w:w="0" w:type="dxa"/>
            <w:right w:w="108" w:type="dxa"/>
          </w:tblCellMar>
        </w:tblPrEx>
        <w:trPr>
          <w:trHeight w:val="2107"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7C5E79B1">
            <w:pPr>
              <w:widowControl/>
              <w:jc w:val="left"/>
              <w:rPr>
                <w:rFonts w:ascii="宋体" w:hAnsi="宋体" w:eastAsia="宋体" w:cs="宋体"/>
                <w:kern w:val="0"/>
                <w:sz w:val="24"/>
                <w:szCs w:val="24"/>
              </w:rPr>
            </w:pPr>
            <w:r>
              <w:rPr>
                <w:rFonts w:hint="eastAsia" w:ascii="宋体" w:hAnsi="宋体" w:eastAsia="宋体" w:cs="宋体"/>
                <w:kern w:val="0"/>
                <w:sz w:val="24"/>
                <w:szCs w:val="24"/>
              </w:rPr>
              <w:t>2.施工设计、审核</w:t>
            </w:r>
          </w:p>
        </w:tc>
        <w:tc>
          <w:tcPr>
            <w:tcW w:w="7087" w:type="dxa"/>
            <w:tcBorders>
              <w:top w:val="nil"/>
              <w:left w:val="nil"/>
              <w:bottom w:val="single" w:color="auto" w:sz="4" w:space="0"/>
              <w:right w:val="single" w:color="auto" w:sz="4" w:space="0"/>
            </w:tcBorders>
            <w:shd w:val="clear" w:color="auto" w:fill="auto"/>
            <w:vAlign w:val="center"/>
          </w:tcPr>
          <w:p w14:paraId="61D23805">
            <w:pPr>
              <w:widowControl/>
              <w:jc w:val="left"/>
              <w:rPr>
                <w:ins w:id="3"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（1）项目前期材料，包括委托设计合同、项目组成立文件（人员备案表）等相关文件。如以重点工程项目申报，需提供市级以上政府或发改委等相关部门的立项审批文件等；</w:t>
            </w:r>
          </w:p>
          <w:p w14:paraId="49640C8E">
            <w:pPr>
              <w:widowControl/>
              <w:jc w:val="left"/>
              <w:rPr>
                <w:ins w:id="4"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（2）项目成果材料，包括设计图等；</w:t>
            </w:r>
          </w:p>
          <w:p w14:paraId="2A757D5E">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（3）项目验收材料，如施工图审查合格证或工程竣工验收报告等。</w:t>
            </w:r>
          </w:p>
        </w:tc>
      </w:tr>
      <w:tr w14:paraId="60CE3D13">
        <w:tblPrEx>
          <w:tblCellMar>
            <w:top w:w="0" w:type="dxa"/>
            <w:left w:w="108" w:type="dxa"/>
            <w:bottom w:w="0" w:type="dxa"/>
            <w:right w:w="108" w:type="dxa"/>
          </w:tblCellMar>
        </w:tblPrEx>
        <w:trPr>
          <w:trHeight w:val="1387"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4D863EA6">
            <w:pPr>
              <w:widowControl/>
              <w:jc w:val="left"/>
              <w:rPr>
                <w:rFonts w:ascii="宋体" w:hAnsi="宋体" w:eastAsia="宋体" w:cs="宋体"/>
                <w:kern w:val="0"/>
                <w:sz w:val="24"/>
                <w:szCs w:val="24"/>
              </w:rPr>
            </w:pPr>
            <w:r>
              <w:rPr>
                <w:rFonts w:hint="eastAsia" w:ascii="宋体" w:hAnsi="宋体" w:eastAsia="宋体" w:cs="宋体"/>
                <w:kern w:val="0"/>
                <w:sz w:val="24"/>
                <w:szCs w:val="24"/>
              </w:rPr>
              <w:t>3.方案设计</w:t>
            </w:r>
          </w:p>
        </w:tc>
        <w:tc>
          <w:tcPr>
            <w:tcW w:w="7087" w:type="dxa"/>
            <w:tcBorders>
              <w:top w:val="nil"/>
              <w:left w:val="nil"/>
              <w:bottom w:val="single" w:color="auto" w:sz="4" w:space="0"/>
              <w:right w:val="single" w:color="auto" w:sz="4" w:space="0"/>
            </w:tcBorders>
            <w:shd w:val="clear" w:color="auto" w:fill="auto"/>
            <w:vAlign w:val="center"/>
          </w:tcPr>
          <w:p w14:paraId="01307751">
            <w:pPr>
              <w:widowControl/>
              <w:jc w:val="left"/>
              <w:rPr>
                <w:rFonts w:ascii="宋体" w:hAnsi="宋体" w:eastAsia="宋体" w:cs="宋体"/>
                <w:kern w:val="0"/>
                <w:sz w:val="24"/>
                <w:szCs w:val="24"/>
              </w:rPr>
            </w:pPr>
            <w:r>
              <w:rPr>
                <w:rFonts w:hint="eastAsia" w:ascii="宋体" w:hAnsi="宋体" w:eastAsia="宋体" w:cs="宋体"/>
                <w:kern w:val="0"/>
                <w:sz w:val="24"/>
                <w:szCs w:val="24"/>
              </w:rPr>
              <w:t>（1）项目前期材料，包括合同协议、项目组成立文件（人员备案表）等；</w:t>
            </w:r>
          </w:p>
          <w:p w14:paraId="5B98F759">
            <w:pPr>
              <w:widowControl/>
              <w:jc w:val="left"/>
              <w:rPr>
                <w:rFonts w:ascii="宋体" w:hAnsi="宋体" w:eastAsia="宋体" w:cs="宋体"/>
                <w:kern w:val="0"/>
                <w:sz w:val="24"/>
                <w:szCs w:val="24"/>
              </w:rPr>
            </w:pPr>
            <w:r>
              <w:rPr>
                <w:rFonts w:hint="eastAsia" w:ascii="宋体" w:hAnsi="宋体" w:eastAsia="宋体" w:cs="宋体"/>
                <w:kern w:val="0"/>
                <w:sz w:val="24"/>
                <w:szCs w:val="24"/>
              </w:rPr>
              <w:t>（2）项目成果材料，包括方案文本（含分析图、效果图、平面图、设计说明等）、设计图等；</w:t>
            </w:r>
          </w:p>
          <w:p w14:paraId="4F4F110A">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（3）项目验收材料，包括相关规划部门的项目规划审定书等。</w:t>
            </w:r>
          </w:p>
        </w:tc>
      </w:tr>
      <w:tr w14:paraId="04F5154C">
        <w:tblPrEx>
          <w:tblCellMar>
            <w:top w:w="0" w:type="dxa"/>
            <w:left w:w="108" w:type="dxa"/>
            <w:bottom w:w="0" w:type="dxa"/>
            <w:right w:w="108" w:type="dxa"/>
          </w:tblCellMar>
        </w:tblPrEx>
        <w:trPr>
          <w:trHeight w:val="1705"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5E73FAD0">
            <w:pPr>
              <w:widowControl/>
              <w:jc w:val="left"/>
              <w:rPr>
                <w:rFonts w:ascii="宋体" w:hAnsi="宋体" w:eastAsia="宋体" w:cs="宋体"/>
                <w:kern w:val="0"/>
                <w:sz w:val="24"/>
                <w:szCs w:val="24"/>
              </w:rPr>
            </w:pPr>
            <w:r>
              <w:rPr>
                <w:rFonts w:hint="eastAsia" w:ascii="宋体" w:hAnsi="宋体" w:eastAsia="宋体" w:cs="宋体"/>
                <w:kern w:val="0"/>
                <w:sz w:val="24"/>
                <w:szCs w:val="24"/>
              </w:rPr>
              <w:t>4.专项设计</w:t>
            </w:r>
          </w:p>
        </w:tc>
        <w:tc>
          <w:tcPr>
            <w:tcW w:w="7087" w:type="dxa"/>
            <w:tcBorders>
              <w:top w:val="nil"/>
              <w:left w:val="nil"/>
              <w:bottom w:val="single" w:color="auto" w:sz="4" w:space="0"/>
              <w:right w:val="single" w:color="auto" w:sz="4" w:space="0"/>
            </w:tcBorders>
            <w:shd w:val="clear" w:color="auto" w:fill="auto"/>
            <w:vAlign w:val="center"/>
          </w:tcPr>
          <w:p w14:paraId="18367C34">
            <w:pPr>
              <w:widowControl/>
              <w:jc w:val="left"/>
              <w:rPr>
                <w:ins w:id="5"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（1）项目前期材料，包括合同协议或相关政府部门的立项审批文件、设计单位出具的项目组人员信息表等；</w:t>
            </w:r>
          </w:p>
          <w:p w14:paraId="2F85A07A">
            <w:pPr>
              <w:widowControl/>
              <w:jc w:val="left"/>
              <w:rPr>
                <w:ins w:id="6"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（2）项目成果材料，包括设计文本、设计图等；</w:t>
            </w:r>
          </w:p>
          <w:p w14:paraId="66DF4021">
            <w:pPr>
              <w:widowControl/>
              <w:jc w:val="left"/>
              <w:rPr>
                <w:rFonts w:ascii="宋体" w:hAnsi="宋体" w:eastAsia="宋体" w:cs="宋体"/>
                <w:kern w:val="0"/>
                <w:sz w:val="24"/>
                <w:szCs w:val="24"/>
              </w:rPr>
            </w:pPr>
            <w:r>
              <w:rPr>
                <w:rFonts w:hint="eastAsia" w:ascii="宋体" w:hAnsi="宋体" w:eastAsia="宋体" w:cs="宋体"/>
                <w:kern w:val="0"/>
                <w:sz w:val="24"/>
                <w:szCs w:val="24"/>
              </w:rPr>
              <w:t>（3）项目实施材料，包括专家评审会意见、施工图审查记录、竣工验收报告等。　</w:t>
            </w:r>
          </w:p>
        </w:tc>
      </w:tr>
      <w:tr w14:paraId="292732DE">
        <w:tblPrEx>
          <w:tblCellMar>
            <w:top w:w="0" w:type="dxa"/>
            <w:left w:w="108" w:type="dxa"/>
            <w:bottom w:w="0" w:type="dxa"/>
            <w:right w:w="108" w:type="dxa"/>
          </w:tblCellMar>
        </w:tblPrEx>
        <w:trPr>
          <w:trHeight w:val="1417"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3B1537C6">
            <w:pPr>
              <w:widowControl/>
              <w:jc w:val="left"/>
              <w:rPr>
                <w:rFonts w:ascii="宋体" w:hAnsi="宋体" w:eastAsia="宋体" w:cs="宋体"/>
                <w:kern w:val="0"/>
                <w:sz w:val="24"/>
                <w:szCs w:val="24"/>
              </w:rPr>
            </w:pPr>
            <w:r>
              <w:rPr>
                <w:rFonts w:hint="eastAsia" w:ascii="宋体" w:hAnsi="宋体" w:eastAsia="宋体" w:cs="宋体"/>
                <w:kern w:val="0"/>
                <w:sz w:val="24"/>
                <w:szCs w:val="24"/>
              </w:rPr>
              <w:t>5.勘察测绘</w:t>
            </w:r>
          </w:p>
        </w:tc>
        <w:tc>
          <w:tcPr>
            <w:tcW w:w="7087" w:type="dxa"/>
            <w:tcBorders>
              <w:top w:val="nil"/>
              <w:left w:val="nil"/>
              <w:bottom w:val="single" w:color="auto" w:sz="4" w:space="0"/>
              <w:right w:val="single" w:color="auto" w:sz="4" w:space="0"/>
            </w:tcBorders>
            <w:shd w:val="clear" w:color="auto" w:fill="auto"/>
            <w:vAlign w:val="center"/>
          </w:tcPr>
          <w:p w14:paraId="4DF35873">
            <w:pPr>
              <w:widowControl/>
              <w:jc w:val="left"/>
              <w:rPr>
                <w:ins w:id="7"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（1）项目前期材料，包括合同协议、项目组成立文件（或人员备案表）等；</w:t>
            </w:r>
          </w:p>
          <w:p w14:paraId="61A76C62">
            <w:pPr>
              <w:widowControl/>
              <w:jc w:val="left"/>
              <w:rPr>
                <w:ins w:id="8"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（2）项目过程中的材料，如施工方案、工程联系函、会议纪要（各方责任主体）、分部分项验收记录等；</w:t>
            </w:r>
          </w:p>
          <w:p w14:paraId="1CCE70E9">
            <w:pPr>
              <w:widowControl/>
              <w:jc w:val="left"/>
              <w:rPr>
                <w:rFonts w:ascii="宋体" w:hAnsi="宋体" w:eastAsia="宋体" w:cs="宋体"/>
                <w:kern w:val="0"/>
                <w:sz w:val="24"/>
                <w:szCs w:val="24"/>
              </w:rPr>
            </w:pPr>
            <w:r>
              <w:rPr>
                <w:rFonts w:hint="eastAsia" w:ascii="宋体" w:hAnsi="宋体" w:eastAsia="宋体" w:cs="宋体"/>
                <w:kern w:val="0"/>
                <w:sz w:val="24"/>
                <w:szCs w:val="24"/>
              </w:rPr>
              <w:t>（3）项目成果材料，包括勘察测绘报告等。</w:t>
            </w:r>
          </w:p>
        </w:tc>
      </w:tr>
      <w:tr w14:paraId="06AB2D8C">
        <w:tblPrEx>
          <w:tblCellMar>
            <w:top w:w="0" w:type="dxa"/>
            <w:left w:w="108" w:type="dxa"/>
            <w:bottom w:w="0" w:type="dxa"/>
            <w:right w:w="108" w:type="dxa"/>
          </w:tblCellMar>
        </w:tblPrEx>
        <w:trPr>
          <w:trHeight w:val="1400"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48CDFC98">
            <w:pPr>
              <w:widowControl/>
              <w:jc w:val="left"/>
              <w:rPr>
                <w:rFonts w:ascii="宋体" w:hAnsi="宋体" w:eastAsia="宋体" w:cs="宋体"/>
                <w:kern w:val="0"/>
                <w:sz w:val="24"/>
                <w:szCs w:val="24"/>
              </w:rPr>
            </w:pPr>
            <w:r>
              <w:rPr>
                <w:rFonts w:hint="eastAsia" w:ascii="宋体" w:hAnsi="宋体" w:eastAsia="宋体" w:cs="宋体"/>
                <w:kern w:val="0"/>
                <w:sz w:val="24"/>
                <w:szCs w:val="24"/>
              </w:rPr>
              <w:t>6.其他，如建筑信息模型设计等</w:t>
            </w:r>
          </w:p>
        </w:tc>
        <w:tc>
          <w:tcPr>
            <w:tcW w:w="7087" w:type="dxa"/>
            <w:tcBorders>
              <w:top w:val="single" w:color="auto" w:sz="4" w:space="0"/>
              <w:left w:val="nil"/>
              <w:bottom w:val="single" w:color="auto" w:sz="4" w:space="0"/>
              <w:right w:val="single" w:color="auto" w:sz="4" w:space="0"/>
            </w:tcBorders>
            <w:shd w:val="clear" w:color="auto" w:fill="auto"/>
            <w:vAlign w:val="center"/>
          </w:tcPr>
          <w:p w14:paraId="55BD5723">
            <w:pPr>
              <w:widowControl/>
              <w:jc w:val="left"/>
              <w:rPr>
                <w:ins w:id="9"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（1）项目前期材料，包括合同协议或立项文件、项目组成立文件（人员备案表）等；</w:t>
            </w:r>
          </w:p>
          <w:p w14:paraId="75C72DF0">
            <w:pPr>
              <w:widowControl/>
              <w:jc w:val="left"/>
              <w:rPr>
                <w:ins w:id="10"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（2）项目成果材料，如模型、报告、设计文稿等；</w:t>
            </w:r>
          </w:p>
          <w:p w14:paraId="7041616F">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（3）项目验收材料，如审批验收材料或委托方证明材料等。</w:t>
            </w:r>
          </w:p>
        </w:tc>
      </w:tr>
      <w:tr w14:paraId="54041EDB">
        <w:tblPrEx>
          <w:tblCellMar>
            <w:top w:w="0" w:type="dxa"/>
            <w:left w:w="108" w:type="dxa"/>
            <w:bottom w:w="0" w:type="dxa"/>
            <w:right w:w="108" w:type="dxa"/>
          </w:tblCellMar>
        </w:tblPrEx>
        <w:trPr>
          <w:trHeight w:val="1185" w:hRule="atLeast"/>
        </w:trPr>
        <w:tc>
          <w:tcPr>
            <w:tcW w:w="9229" w:type="dxa"/>
            <w:gridSpan w:val="2"/>
            <w:tcBorders>
              <w:top w:val="nil"/>
              <w:left w:val="nil"/>
              <w:bottom w:val="nil"/>
              <w:right w:val="nil"/>
            </w:tcBorders>
            <w:shd w:val="clear" w:color="auto" w:fill="auto"/>
            <w:vAlign w:val="center"/>
          </w:tcPr>
          <w:p w14:paraId="2CA84911">
            <w:pPr>
              <w:widowControl/>
              <w:jc w:val="center"/>
              <w:rPr>
                <w:rFonts w:ascii="宋体" w:hAnsi="宋体" w:eastAsia="宋体" w:cs="宋体"/>
                <w:b/>
                <w:bCs/>
                <w:kern w:val="0"/>
                <w:sz w:val="24"/>
                <w:szCs w:val="24"/>
              </w:rPr>
            </w:pPr>
          </w:p>
          <w:p w14:paraId="0BCC555A">
            <w:pPr>
              <w:widowControl/>
              <w:jc w:val="center"/>
              <w:rPr>
                <w:rFonts w:ascii="宋体" w:hAnsi="宋体" w:eastAsia="宋体" w:cs="宋体"/>
                <w:b/>
                <w:bCs/>
                <w:kern w:val="0"/>
                <w:sz w:val="24"/>
                <w:szCs w:val="24"/>
              </w:rPr>
            </w:pPr>
          </w:p>
          <w:p w14:paraId="338C1D8E">
            <w:pPr>
              <w:widowControl/>
              <w:jc w:val="left"/>
              <w:rPr>
                <w:rFonts w:ascii="宋体" w:hAnsi="宋体" w:eastAsia="宋体" w:cs="宋体"/>
                <w:kern w:val="0"/>
                <w:sz w:val="24"/>
                <w:szCs w:val="24"/>
              </w:rPr>
            </w:pPr>
            <w:r>
              <w:rPr>
                <w:rFonts w:hint="eastAsia" w:ascii="宋体" w:hAnsi="宋体" w:eastAsia="宋体" w:cs="宋体"/>
                <w:b/>
                <w:bCs/>
                <w:kern w:val="0"/>
                <w:sz w:val="24"/>
                <w:szCs w:val="24"/>
              </w:rPr>
              <w:t>二、工程施工类（</w:t>
            </w:r>
            <w:r>
              <w:rPr>
                <w:rFonts w:hint="eastAsia" w:ascii="宋体" w:hAnsi="宋体" w:eastAsia="宋体" w:cs="宋体"/>
                <w:kern w:val="0"/>
                <w:sz w:val="24"/>
                <w:szCs w:val="24"/>
              </w:rPr>
              <w:t>包括房屋建筑、装饰装修、建筑机械、给水排水、供热通风与空调、建筑电气、风景园林、城市道路与交通、城市燃气、建筑防腐、白蚁虫防治等）</w:t>
            </w:r>
            <w:r>
              <w:rPr>
                <w:rFonts w:hint="eastAsia" w:ascii="宋体" w:hAnsi="宋体" w:eastAsia="宋体" w:cs="宋体"/>
                <w:b/>
                <w:bCs/>
                <w:kern w:val="0"/>
                <w:sz w:val="24"/>
                <w:szCs w:val="24"/>
              </w:rPr>
              <w:t>，</w:t>
            </w:r>
            <w:r>
              <w:rPr>
                <w:rFonts w:hint="eastAsia" w:ascii="宋体" w:hAnsi="宋体" w:eastAsia="宋体" w:cs="宋体"/>
                <w:kern w:val="0"/>
                <w:sz w:val="24"/>
                <w:szCs w:val="24"/>
              </w:rPr>
              <w:t>含施工总承包、专业承包、劳务分包。</w:t>
            </w:r>
          </w:p>
          <w:p w14:paraId="1F74A402">
            <w:pPr>
              <w:widowControl/>
              <w:jc w:val="center"/>
              <w:rPr>
                <w:rFonts w:ascii="宋体" w:hAnsi="宋体" w:eastAsia="宋体" w:cs="宋体"/>
                <w:kern w:val="0"/>
                <w:sz w:val="24"/>
                <w:szCs w:val="24"/>
              </w:rPr>
            </w:pPr>
          </w:p>
        </w:tc>
      </w:tr>
      <w:tr w14:paraId="02A9FC11">
        <w:tblPrEx>
          <w:tblCellMar>
            <w:top w:w="0" w:type="dxa"/>
            <w:left w:w="108" w:type="dxa"/>
            <w:bottom w:w="0" w:type="dxa"/>
            <w:right w:w="108" w:type="dxa"/>
          </w:tblCellMar>
        </w:tblPrEx>
        <w:trPr>
          <w:trHeight w:val="944"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5BB839C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业绩类型</w:t>
            </w:r>
          </w:p>
        </w:tc>
        <w:tc>
          <w:tcPr>
            <w:tcW w:w="7087" w:type="dxa"/>
            <w:tcBorders>
              <w:top w:val="single" w:color="auto" w:sz="4" w:space="0"/>
              <w:left w:val="nil"/>
              <w:bottom w:val="single" w:color="auto" w:sz="4" w:space="0"/>
              <w:right w:val="single" w:color="auto" w:sz="4" w:space="0"/>
            </w:tcBorders>
            <w:shd w:val="clear" w:color="auto" w:fill="auto"/>
            <w:vAlign w:val="center"/>
          </w:tcPr>
          <w:p w14:paraId="13F532C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业绩佐证材料</w:t>
            </w:r>
          </w:p>
          <w:p w14:paraId="548A18C1">
            <w:pPr>
              <w:widowControl/>
              <w:jc w:val="center"/>
              <w:rPr>
                <w:rFonts w:ascii="宋体" w:hAnsi="宋体" w:eastAsia="宋体" w:cs="宋体"/>
                <w:b/>
                <w:bCs/>
                <w:kern w:val="0"/>
                <w:sz w:val="24"/>
                <w:szCs w:val="24"/>
              </w:rPr>
            </w:pPr>
            <w:r>
              <w:rPr>
                <w:rFonts w:hint="eastAsia" w:ascii="宋体" w:hAnsi="宋体" w:eastAsia="宋体" w:cs="宋体"/>
                <w:b/>
                <w:kern w:val="0"/>
                <w:sz w:val="24"/>
                <w:szCs w:val="24"/>
              </w:rPr>
              <w:t>（须与本人工作经历、职责及专技内容相关，并与申报专业相符合）</w:t>
            </w:r>
          </w:p>
        </w:tc>
      </w:tr>
      <w:tr w14:paraId="2B51E16C">
        <w:tblPrEx>
          <w:tblCellMar>
            <w:top w:w="0" w:type="dxa"/>
            <w:left w:w="108" w:type="dxa"/>
            <w:bottom w:w="0" w:type="dxa"/>
            <w:right w:w="108" w:type="dxa"/>
          </w:tblCellMar>
        </w:tblPrEx>
        <w:trPr>
          <w:trHeight w:val="2924"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16FCCC78">
            <w:pPr>
              <w:widowControl/>
              <w:jc w:val="left"/>
              <w:rPr>
                <w:rFonts w:ascii="宋体" w:hAnsi="宋体" w:eastAsia="宋体" w:cs="宋体"/>
                <w:kern w:val="0"/>
                <w:sz w:val="24"/>
                <w:szCs w:val="24"/>
              </w:rPr>
            </w:pPr>
            <w:r>
              <w:rPr>
                <w:rFonts w:hint="eastAsia" w:ascii="宋体" w:hAnsi="宋体" w:eastAsia="宋体" w:cs="宋体"/>
                <w:kern w:val="0"/>
                <w:sz w:val="24"/>
                <w:szCs w:val="24"/>
              </w:rPr>
              <w:t>1.房屋建筑、装饰装修、风景园林、城市道路与交通、城市燃气、建筑防腐等工程项目施工</w:t>
            </w:r>
          </w:p>
        </w:tc>
        <w:tc>
          <w:tcPr>
            <w:tcW w:w="7087" w:type="dxa"/>
            <w:tcBorders>
              <w:top w:val="nil"/>
              <w:left w:val="nil"/>
              <w:bottom w:val="single" w:color="auto" w:sz="4" w:space="0"/>
              <w:right w:val="single" w:color="auto" w:sz="4" w:space="0"/>
            </w:tcBorders>
            <w:shd w:val="clear" w:color="auto" w:fill="auto"/>
            <w:vAlign w:val="center"/>
          </w:tcPr>
          <w:p w14:paraId="5FDAC1D8">
            <w:pPr>
              <w:widowControl/>
              <w:jc w:val="left"/>
              <w:rPr>
                <w:ins w:id="11"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（1）项目前期材料，包括施工合同（或施工许可证、开工证明、中标通知书等）、项目组成立文件（人员备案表）等。如以重点工程项目申报，需提供市级以上政府或发改委等相关部门的工程审批立项文件等；</w:t>
            </w:r>
          </w:p>
          <w:p w14:paraId="5A27AF18">
            <w:pPr>
              <w:widowControl/>
              <w:jc w:val="left"/>
              <w:rPr>
                <w:rFonts w:ascii="宋体" w:hAnsi="宋体" w:eastAsia="宋体" w:cs="宋体"/>
                <w:strike/>
                <w:kern w:val="0"/>
                <w:sz w:val="24"/>
                <w:szCs w:val="24"/>
              </w:rPr>
            </w:pPr>
            <w:r>
              <w:rPr>
                <w:rFonts w:hint="eastAsia" w:ascii="宋体" w:hAnsi="宋体" w:eastAsia="宋体" w:cs="宋体"/>
                <w:kern w:val="0"/>
                <w:sz w:val="24"/>
                <w:szCs w:val="24"/>
              </w:rPr>
              <w:t>（2）项目施工过程中的材料，如</w:t>
            </w:r>
            <w:r>
              <w:rPr>
                <w:rFonts w:hint="eastAsia" w:ascii="宋体" w:hAnsi="宋体" w:eastAsia="宋体" w:cs="宋体"/>
                <w:bCs/>
                <w:kern w:val="0"/>
                <w:sz w:val="24"/>
                <w:szCs w:val="24"/>
              </w:rPr>
              <w:t>施工组织设计</w:t>
            </w:r>
            <w:r>
              <w:rPr>
                <w:rFonts w:hint="eastAsia" w:ascii="宋体" w:hAnsi="宋体" w:eastAsia="宋体" w:cs="宋体"/>
                <w:kern w:val="0"/>
                <w:sz w:val="24"/>
                <w:szCs w:val="24"/>
              </w:rPr>
              <w:t>、专项施工方案、工程联系函、会议纪要（各方责任主体）、分部分项验收记录、施工过程检查记录等；</w:t>
            </w:r>
          </w:p>
          <w:p w14:paraId="7AC46173">
            <w:pPr>
              <w:widowControl/>
              <w:jc w:val="left"/>
              <w:rPr>
                <w:rFonts w:ascii="宋体" w:hAnsi="宋体" w:eastAsia="宋体" w:cs="宋体"/>
                <w:kern w:val="0"/>
                <w:sz w:val="24"/>
                <w:szCs w:val="24"/>
              </w:rPr>
            </w:pPr>
            <w:r>
              <w:rPr>
                <w:rFonts w:hint="eastAsia" w:ascii="宋体" w:hAnsi="宋体" w:eastAsia="宋体" w:cs="宋体"/>
                <w:kern w:val="0"/>
                <w:sz w:val="24"/>
                <w:szCs w:val="24"/>
              </w:rPr>
              <w:t>（3）项目竣工验收材料，如竣工验收报告、竣工验收备案表等。</w:t>
            </w:r>
          </w:p>
        </w:tc>
      </w:tr>
      <w:tr w14:paraId="666A203D">
        <w:tblPrEx>
          <w:tblCellMar>
            <w:top w:w="0" w:type="dxa"/>
            <w:left w:w="108" w:type="dxa"/>
            <w:bottom w:w="0" w:type="dxa"/>
            <w:right w:w="108" w:type="dxa"/>
          </w:tblCellMar>
        </w:tblPrEx>
        <w:trPr>
          <w:trHeight w:val="1650"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6916CA1D">
            <w:pPr>
              <w:widowControl/>
              <w:jc w:val="left"/>
              <w:rPr>
                <w:rFonts w:ascii="宋体" w:hAnsi="宋体" w:eastAsia="宋体" w:cs="宋体"/>
                <w:kern w:val="0"/>
                <w:sz w:val="24"/>
                <w:szCs w:val="24"/>
              </w:rPr>
            </w:pPr>
            <w:r>
              <w:rPr>
                <w:rFonts w:hint="eastAsia" w:ascii="宋体" w:hAnsi="宋体" w:eastAsia="宋体" w:cs="宋体"/>
                <w:kern w:val="0"/>
                <w:sz w:val="24"/>
                <w:szCs w:val="24"/>
              </w:rPr>
              <w:t>2.白蚁防治</w:t>
            </w:r>
          </w:p>
        </w:tc>
        <w:tc>
          <w:tcPr>
            <w:tcW w:w="7087" w:type="dxa"/>
            <w:tcBorders>
              <w:top w:val="nil"/>
              <w:left w:val="nil"/>
              <w:bottom w:val="single" w:color="auto" w:sz="4" w:space="0"/>
              <w:right w:val="single" w:color="auto" w:sz="4" w:space="0"/>
            </w:tcBorders>
            <w:shd w:val="clear" w:color="auto" w:fill="auto"/>
            <w:vAlign w:val="center"/>
          </w:tcPr>
          <w:p w14:paraId="2F71D627">
            <w:pPr>
              <w:widowControl/>
              <w:jc w:val="left"/>
              <w:rPr>
                <w:ins w:id="12"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（1）项目前期材料，包括合同协议、工程项目信息表；</w:t>
            </w:r>
          </w:p>
          <w:p w14:paraId="548BCAC1">
            <w:pPr>
              <w:widowControl/>
              <w:jc w:val="left"/>
              <w:rPr>
                <w:ins w:id="13"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（2）项目过程中材料，如施工方案、相关图纸、白蚁防治工程记录表等；</w:t>
            </w:r>
          </w:p>
          <w:p w14:paraId="64F71634">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（3）项目验收材料，如施工工程验收表，竣工验收报告等。</w:t>
            </w:r>
          </w:p>
        </w:tc>
      </w:tr>
      <w:tr w14:paraId="3F88AAD6">
        <w:tblPrEx>
          <w:tblCellMar>
            <w:top w:w="0" w:type="dxa"/>
            <w:left w:w="108" w:type="dxa"/>
            <w:bottom w:w="0" w:type="dxa"/>
            <w:right w:w="108" w:type="dxa"/>
          </w:tblCellMar>
        </w:tblPrEx>
        <w:trPr>
          <w:trHeight w:val="690" w:hRule="atLeast"/>
        </w:trPr>
        <w:tc>
          <w:tcPr>
            <w:tcW w:w="9229" w:type="dxa"/>
            <w:gridSpan w:val="2"/>
            <w:tcBorders>
              <w:top w:val="nil"/>
              <w:left w:val="nil"/>
              <w:bottom w:val="nil"/>
              <w:right w:val="nil"/>
            </w:tcBorders>
            <w:shd w:val="clear" w:color="auto" w:fill="auto"/>
            <w:vAlign w:val="center"/>
          </w:tcPr>
          <w:p w14:paraId="5D0E6181">
            <w:pPr>
              <w:widowControl/>
              <w:rPr>
                <w:rFonts w:ascii="宋体" w:hAnsi="宋体" w:eastAsia="宋体" w:cs="宋体"/>
                <w:b/>
                <w:bCs/>
                <w:kern w:val="0"/>
                <w:sz w:val="24"/>
                <w:szCs w:val="24"/>
              </w:rPr>
            </w:pPr>
          </w:p>
          <w:p w14:paraId="5C9DCF6E">
            <w:pPr>
              <w:widowControl/>
              <w:rPr>
                <w:rFonts w:ascii="宋体" w:hAnsi="宋体" w:eastAsia="宋体" w:cs="宋体"/>
                <w:b/>
                <w:bCs/>
                <w:kern w:val="0"/>
                <w:sz w:val="24"/>
                <w:szCs w:val="24"/>
              </w:rPr>
            </w:pPr>
          </w:p>
          <w:p w14:paraId="3A3B7498">
            <w:pPr>
              <w:widowControl/>
              <w:rPr>
                <w:rFonts w:ascii="宋体" w:hAnsi="宋体" w:eastAsia="宋体" w:cs="宋体"/>
                <w:b/>
                <w:bCs/>
                <w:kern w:val="0"/>
                <w:sz w:val="24"/>
                <w:szCs w:val="24"/>
              </w:rPr>
            </w:pPr>
          </w:p>
          <w:p w14:paraId="1F485C97">
            <w:pPr>
              <w:widowControl/>
              <w:rPr>
                <w:rFonts w:ascii="宋体" w:hAnsi="宋体" w:eastAsia="宋体" w:cs="宋体"/>
                <w:b/>
                <w:bCs/>
                <w:kern w:val="0"/>
                <w:sz w:val="24"/>
                <w:szCs w:val="24"/>
              </w:rPr>
            </w:pPr>
          </w:p>
          <w:p w14:paraId="30829A58">
            <w:pPr>
              <w:widowControl/>
              <w:rPr>
                <w:rFonts w:ascii="宋体" w:hAnsi="宋体" w:eastAsia="宋体" w:cs="宋体"/>
                <w:b/>
                <w:bCs/>
                <w:kern w:val="0"/>
                <w:sz w:val="24"/>
                <w:szCs w:val="24"/>
              </w:rPr>
            </w:pPr>
          </w:p>
          <w:p w14:paraId="2FD3209C">
            <w:pPr>
              <w:widowControl/>
              <w:rPr>
                <w:rFonts w:ascii="宋体" w:hAnsi="宋体" w:eastAsia="宋体" w:cs="宋体"/>
                <w:b/>
                <w:bCs/>
                <w:kern w:val="0"/>
                <w:sz w:val="24"/>
                <w:szCs w:val="24"/>
              </w:rPr>
            </w:pPr>
          </w:p>
          <w:p w14:paraId="1DC58B9B">
            <w:pPr>
              <w:widowControl/>
              <w:rPr>
                <w:rFonts w:ascii="宋体" w:hAnsi="宋体" w:eastAsia="宋体" w:cs="宋体"/>
                <w:b/>
                <w:bCs/>
                <w:kern w:val="0"/>
                <w:sz w:val="24"/>
                <w:szCs w:val="24"/>
              </w:rPr>
            </w:pPr>
          </w:p>
          <w:p w14:paraId="2C6C58DF">
            <w:pPr>
              <w:widowControl/>
              <w:rPr>
                <w:rFonts w:ascii="宋体" w:hAnsi="宋体" w:eastAsia="宋体" w:cs="宋体"/>
                <w:b/>
                <w:bCs/>
                <w:kern w:val="0"/>
                <w:sz w:val="24"/>
                <w:szCs w:val="24"/>
              </w:rPr>
            </w:pPr>
          </w:p>
          <w:p w14:paraId="5BACA6A0">
            <w:pPr>
              <w:widowControl/>
              <w:rPr>
                <w:rFonts w:ascii="宋体" w:hAnsi="宋体" w:eastAsia="宋体" w:cs="宋体"/>
                <w:b/>
                <w:bCs/>
                <w:kern w:val="0"/>
                <w:sz w:val="24"/>
                <w:szCs w:val="24"/>
              </w:rPr>
            </w:pPr>
          </w:p>
          <w:p w14:paraId="6F316527">
            <w:pPr>
              <w:widowControl/>
              <w:rPr>
                <w:rFonts w:ascii="宋体" w:hAnsi="宋体" w:eastAsia="宋体" w:cs="宋体"/>
                <w:b/>
                <w:bCs/>
                <w:kern w:val="0"/>
                <w:sz w:val="24"/>
                <w:szCs w:val="24"/>
              </w:rPr>
            </w:pPr>
          </w:p>
          <w:p w14:paraId="32294A20">
            <w:pPr>
              <w:widowControl/>
              <w:rPr>
                <w:rFonts w:ascii="宋体" w:hAnsi="宋体" w:eastAsia="宋体" w:cs="宋体"/>
                <w:b/>
                <w:bCs/>
                <w:kern w:val="0"/>
                <w:sz w:val="24"/>
                <w:szCs w:val="24"/>
              </w:rPr>
            </w:pPr>
          </w:p>
          <w:p w14:paraId="54EB1EDE">
            <w:pPr>
              <w:widowControl/>
              <w:rPr>
                <w:rFonts w:ascii="宋体" w:hAnsi="宋体" w:eastAsia="宋体" w:cs="宋体"/>
                <w:b/>
                <w:bCs/>
                <w:kern w:val="0"/>
                <w:sz w:val="24"/>
                <w:szCs w:val="24"/>
              </w:rPr>
            </w:pPr>
          </w:p>
          <w:p w14:paraId="12B0C0E3">
            <w:pPr>
              <w:widowControl/>
              <w:rPr>
                <w:rFonts w:ascii="宋体" w:hAnsi="宋体" w:eastAsia="宋体" w:cs="宋体"/>
                <w:b/>
                <w:bCs/>
                <w:kern w:val="0"/>
                <w:sz w:val="24"/>
                <w:szCs w:val="24"/>
              </w:rPr>
            </w:pPr>
          </w:p>
          <w:p w14:paraId="0167EBA0">
            <w:pPr>
              <w:widowControl/>
              <w:rPr>
                <w:rFonts w:ascii="宋体" w:hAnsi="宋体" w:eastAsia="宋体" w:cs="宋体"/>
                <w:b/>
                <w:bCs/>
                <w:kern w:val="0"/>
                <w:sz w:val="24"/>
                <w:szCs w:val="24"/>
              </w:rPr>
            </w:pPr>
          </w:p>
          <w:p w14:paraId="29D01AF4">
            <w:pPr>
              <w:widowControl/>
              <w:rPr>
                <w:rFonts w:ascii="宋体" w:hAnsi="宋体" w:eastAsia="宋体" w:cs="宋体"/>
                <w:b/>
                <w:bCs/>
                <w:kern w:val="0"/>
                <w:sz w:val="24"/>
                <w:szCs w:val="24"/>
              </w:rPr>
            </w:pPr>
          </w:p>
          <w:p w14:paraId="7C4D9F41">
            <w:pPr>
              <w:widowControl/>
              <w:jc w:val="left"/>
              <w:rPr>
                <w:rFonts w:ascii="宋体" w:hAnsi="宋体" w:eastAsia="宋体" w:cs="宋体"/>
                <w:kern w:val="0"/>
                <w:sz w:val="24"/>
                <w:szCs w:val="24"/>
              </w:rPr>
            </w:pPr>
            <w:r>
              <w:rPr>
                <w:rFonts w:hint="eastAsia" w:ascii="宋体" w:hAnsi="宋体" w:eastAsia="宋体" w:cs="宋体"/>
                <w:b/>
                <w:bCs/>
                <w:kern w:val="0"/>
                <w:sz w:val="24"/>
                <w:szCs w:val="24"/>
              </w:rPr>
              <w:t>三、工程管理类（</w:t>
            </w:r>
            <w:r>
              <w:rPr>
                <w:rFonts w:hint="eastAsia" w:ascii="宋体" w:hAnsi="宋体" w:eastAsia="宋体" w:cs="宋体"/>
                <w:kern w:val="0"/>
                <w:sz w:val="24"/>
                <w:szCs w:val="24"/>
              </w:rPr>
              <w:t>包括质量安全监督、工程监理、工程造价、建筑管理、建筑经济、技术开发、咨询服务等）</w:t>
            </w:r>
          </w:p>
        </w:tc>
      </w:tr>
      <w:tr w14:paraId="765E94C1">
        <w:tblPrEx>
          <w:tblCellMar>
            <w:top w:w="0" w:type="dxa"/>
            <w:left w:w="108" w:type="dxa"/>
            <w:bottom w:w="0" w:type="dxa"/>
            <w:right w:w="108" w:type="dxa"/>
          </w:tblCellMar>
        </w:tblPrEx>
        <w:trPr>
          <w:trHeight w:val="760"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75E1EEF6">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业绩类型</w:t>
            </w:r>
          </w:p>
        </w:tc>
        <w:tc>
          <w:tcPr>
            <w:tcW w:w="7087" w:type="dxa"/>
            <w:tcBorders>
              <w:top w:val="single" w:color="auto" w:sz="4" w:space="0"/>
              <w:left w:val="nil"/>
              <w:bottom w:val="single" w:color="auto" w:sz="4" w:space="0"/>
              <w:right w:val="single" w:color="auto" w:sz="4" w:space="0"/>
            </w:tcBorders>
            <w:shd w:val="clear" w:color="auto" w:fill="auto"/>
            <w:vAlign w:val="center"/>
          </w:tcPr>
          <w:p w14:paraId="72B6E2A7">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业绩佐证材料</w:t>
            </w:r>
          </w:p>
          <w:p w14:paraId="5B5109E6">
            <w:pPr>
              <w:widowControl/>
              <w:jc w:val="center"/>
              <w:rPr>
                <w:rFonts w:ascii="宋体" w:hAnsi="宋体" w:eastAsia="宋体" w:cs="宋体"/>
                <w:b/>
                <w:bCs/>
                <w:kern w:val="0"/>
                <w:sz w:val="24"/>
                <w:szCs w:val="24"/>
              </w:rPr>
            </w:pPr>
            <w:r>
              <w:rPr>
                <w:rFonts w:hint="eastAsia" w:ascii="宋体" w:hAnsi="宋体" w:eastAsia="宋体" w:cs="宋体"/>
                <w:b/>
                <w:kern w:val="0"/>
                <w:sz w:val="24"/>
                <w:szCs w:val="24"/>
              </w:rPr>
              <w:t>（须与本人工作经历、职责及专技内容相关，并与申报专业相符合）</w:t>
            </w:r>
          </w:p>
        </w:tc>
      </w:tr>
      <w:tr w14:paraId="1F4CF803">
        <w:tblPrEx>
          <w:tblCellMar>
            <w:top w:w="0" w:type="dxa"/>
            <w:left w:w="108" w:type="dxa"/>
            <w:bottom w:w="0" w:type="dxa"/>
            <w:right w:w="108" w:type="dxa"/>
          </w:tblCellMar>
        </w:tblPrEx>
        <w:trPr>
          <w:trHeight w:val="1981"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016B06A8">
            <w:pPr>
              <w:widowControl/>
              <w:jc w:val="left"/>
              <w:rPr>
                <w:rFonts w:ascii="宋体" w:hAnsi="宋体" w:eastAsia="宋体" w:cs="宋体"/>
                <w:kern w:val="0"/>
                <w:sz w:val="24"/>
                <w:szCs w:val="24"/>
              </w:rPr>
            </w:pPr>
            <w:r>
              <w:rPr>
                <w:rFonts w:hint="eastAsia" w:ascii="宋体" w:hAnsi="宋体" w:eastAsia="宋体" w:cs="宋体"/>
                <w:kern w:val="0"/>
                <w:sz w:val="24"/>
                <w:szCs w:val="24"/>
              </w:rPr>
              <w:t>1.质量安全监督、市场监管</w:t>
            </w:r>
          </w:p>
        </w:tc>
        <w:tc>
          <w:tcPr>
            <w:tcW w:w="7087" w:type="dxa"/>
            <w:tcBorders>
              <w:top w:val="nil"/>
              <w:left w:val="nil"/>
              <w:bottom w:val="single" w:color="auto" w:sz="4" w:space="0"/>
              <w:right w:val="single" w:color="auto" w:sz="4" w:space="0"/>
            </w:tcBorders>
            <w:shd w:val="clear" w:color="auto" w:fill="auto"/>
            <w:vAlign w:val="center"/>
          </w:tcPr>
          <w:p w14:paraId="115D0AB2">
            <w:pPr>
              <w:widowControl/>
              <w:jc w:val="left"/>
              <w:rPr>
                <w:ins w:id="14"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（1）质量安全监督或监管前期及过程中相关记录材料，如监督（监管）工作计划书等。如以重点工程项目申报，需提供市级以上政府或发改委等相关部门的立项审批文件等；</w:t>
            </w:r>
          </w:p>
          <w:p w14:paraId="76395CD5">
            <w:pPr>
              <w:widowControl/>
              <w:jc w:val="left"/>
              <w:rPr>
                <w:rFonts w:ascii="宋体" w:hAnsi="宋体" w:eastAsia="宋体" w:cs="宋体"/>
                <w:kern w:val="0"/>
                <w:sz w:val="24"/>
                <w:szCs w:val="24"/>
              </w:rPr>
            </w:pPr>
            <w:r>
              <w:rPr>
                <w:rFonts w:hint="eastAsia" w:ascii="宋体" w:hAnsi="宋体" w:eastAsia="宋体" w:cs="宋体"/>
                <w:kern w:val="0"/>
                <w:sz w:val="24"/>
                <w:szCs w:val="24"/>
              </w:rPr>
              <w:t>（2）质量安全监督或监管成果材料，如监督意见书或整改通知书、监督告知表（交底）、工程质量监督报告、市场行为评估报告，竣工验收报告、竣工验收备案表等。</w:t>
            </w:r>
          </w:p>
        </w:tc>
      </w:tr>
      <w:tr w14:paraId="4E8724A2">
        <w:tblPrEx>
          <w:tblCellMar>
            <w:top w:w="0" w:type="dxa"/>
            <w:left w:w="108" w:type="dxa"/>
            <w:bottom w:w="0" w:type="dxa"/>
            <w:right w:w="108" w:type="dxa"/>
          </w:tblCellMar>
        </w:tblPrEx>
        <w:trPr>
          <w:trHeight w:val="1970"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278D439D">
            <w:pPr>
              <w:widowControl/>
              <w:jc w:val="left"/>
              <w:rPr>
                <w:rFonts w:ascii="宋体" w:hAnsi="宋体" w:eastAsia="宋体" w:cs="宋体"/>
                <w:kern w:val="0"/>
                <w:sz w:val="24"/>
                <w:szCs w:val="24"/>
              </w:rPr>
            </w:pPr>
            <w:r>
              <w:rPr>
                <w:rFonts w:hint="eastAsia" w:ascii="宋体" w:hAnsi="宋体" w:eastAsia="宋体" w:cs="宋体"/>
                <w:kern w:val="0"/>
                <w:sz w:val="24"/>
                <w:szCs w:val="24"/>
              </w:rPr>
              <w:t>2.建设单位、房地产开发</w:t>
            </w:r>
          </w:p>
        </w:tc>
        <w:tc>
          <w:tcPr>
            <w:tcW w:w="7087" w:type="dxa"/>
            <w:tcBorders>
              <w:top w:val="single" w:color="auto" w:sz="4" w:space="0"/>
              <w:left w:val="nil"/>
              <w:bottom w:val="single" w:color="auto" w:sz="4" w:space="0"/>
              <w:right w:val="single" w:color="auto" w:sz="4" w:space="0"/>
            </w:tcBorders>
            <w:shd w:val="clear" w:color="auto" w:fill="auto"/>
            <w:vAlign w:val="center"/>
          </w:tcPr>
          <w:p w14:paraId="2C4B2822">
            <w:pPr>
              <w:widowControl/>
              <w:jc w:val="left"/>
              <w:rPr>
                <w:ins w:id="15"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（1）项目前期材料，包括立项审批材料、项目组成立相关文件（人员备案表）、可行性研究报告等。如以重点工程项目申报，需提供市级以上政府或发改委等相关部门的立项审批文件等；</w:t>
            </w:r>
          </w:p>
          <w:p w14:paraId="1213735B">
            <w:pPr>
              <w:widowControl/>
              <w:jc w:val="left"/>
              <w:rPr>
                <w:ins w:id="16"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（2）项目过程中材料，如工程联系函，审查报告，分部工程、隐蔽工程验收记录，会议纪要（各方责任主体）、施工图审查合格证书等；</w:t>
            </w:r>
          </w:p>
          <w:p w14:paraId="44A92061">
            <w:pPr>
              <w:widowControl/>
              <w:jc w:val="left"/>
              <w:rPr>
                <w:rFonts w:ascii="宋体" w:hAnsi="宋体" w:eastAsia="宋体" w:cs="宋体"/>
                <w:kern w:val="0"/>
                <w:sz w:val="24"/>
                <w:szCs w:val="24"/>
              </w:rPr>
            </w:pPr>
            <w:r>
              <w:rPr>
                <w:rFonts w:hint="eastAsia" w:ascii="宋体" w:hAnsi="宋体" w:eastAsia="宋体" w:cs="宋体"/>
                <w:kern w:val="0"/>
                <w:sz w:val="24"/>
                <w:szCs w:val="24"/>
              </w:rPr>
              <w:t>（3）项目竣工验收材料，如竣工验收报告、竣工验收备案表等。　</w:t>
            </w:r>
          </w:p>
        </w:tc>
      </w:tr>
      <w:tr w14:paraId="11432154">
        <w:tblPrEx>
          <w:tblCellMar>
            <w:top w:w="0" w:type="dxa"/>
            <w:left w:w="108" w:type="dxa"/>
            <w:bottom w:w="0" w:type="dxa"/>
            <w:right w:w="108" w:type="dxa"/>
          </w:tblCellMar>
        </w:tblPrEx>
        <w:trPr>
          <w:trHeight w:val="1551"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32ABEC03">
            <w:pPr>
              <w:widowControl/>
              <w:jc w:val="left"/>
              <w:rPr>
                <w:rFonts w:ascii="宋体" w:hAnsi="宋体" w:eastAsia="宋体" w:cs="宋体"/>
                <w:kern w:val="0"/>
                <w:sz w:val="24"/>
                <w:szCs w:val="24"/>
              </w:rPr>
            </w:pPr>
            <w:r>
              <w:rPr>
                <w:rFonts w:hint="eastAsia" w:ascii="宋体" w:hAnsi="宋体" w:eastAsia="宋体" w:cs="宋体"/>
                <w:kern w:val="0"/>
                <w:sz w:val="24"/>
                <w:szCs w:val="24"/>
              </w:rPr>
              <w:t>3.工程监理</w:t>
            </w:r>
          </w:p>
        </w:tc>
        <w:tc>
          <w:tcPr>
            <w:tcW w:w="7087" w:type="dxa"/>
            <w:tcBorders>
              <w:top w:val="nil"/>
              <w:left w:val="nil"/>
              <w:bottom w:val="single" w:color="auto" w:sz="4" w:space="0"/>
              <w:right w:val="single" w:color="auto" w:sz="4" w:space="0"/>
            </w:tcBorders>
            <w:shd w:val="clear" w:color="auto" w:fill="auto"/>
            <w:vAlign w:val="center"/>
          </w:tcPr>
          <w:p w14:paraId="05515CCD">
            <w:pPr>
              <w:widowControl/>
              <w:jc w:val="left"/>
              <w:rPr>
                <w:rFonts w:ascii="宋体" w:hAnsi="宋体" w:eastAsia="宋体" w:cs="宋体"/>
                <w:kern w:val="0"/>
                <w:sz w:val="24"/>
                <w:szCs w:val="24"/>
              </w:rPr>
            </w:pPr>
            <w:r>
              <w:rPr>
                <w:rFonts w:hint="eastAsia" w:ascii="宋体" w:hAnsi="宋体" w:eastAsia="宋体" w:cs="宋体"/>
                <w:kern w:val="0"/>
                <w:sz w:val="24"/>
                <w:szCs w:val="24"/>
              </w:rPr>
              <w:t>（1）项目前期材料，包括监理合同、申报人监理资格证书等。如以重点工程项目申报，需提供市级以上政府或发改委等相关部门的工程审批立项文件等；</w:t>
            </w:r>
            <w:r>
              <w:rPr>
                <w:rFonts w:hint="eastAsia" w:ascii="宋体" w:hAnsi="宋体" w:eastAsia="宋体" w:cs="宋体"/>
                <w:kern w:val="0"/>
                <w:sz w:val="24"/>
                <w:szCs w:val="24"/>
              </w:rPr>
              <w:br w:type="page"/>
            </w:r>
          </w:p>
          <w:p w14:paraId="2F4A6078">
            <w:pPr>
              <w:widowControl/>
              <w:jc w:val="left"/>
              <w:rPr>
                <w:rFonts w:ascii="宋体" w:hAnsi="宋体" w:eastAsia="宋体" w:cs="宋体"/>
                <w:kern w:val="0"/>
                <w:sz w:val="24"/>
                <w:szCs w:val="24"/>
              </w:rPr>
            </w:pPr>
            <w:r>
              <w:rPr>
                <w:rFonts w:hint="eastAsia" w:ascii="宋体" w:hAnsi="宋体" w:eastAsia="宋体" w:cs="宋体"/>
                <w:kern w:val="0"/>
                <w:sz w:val="24"/>
                <w:szCs w:val="24"/>
              </w:rPr>
              <w:t>（2）项目过程中材料，如监理日志、监理会议纪要、监理整改通知书等；</w:t>
            </w:r>
            <w:r>
              <w:rPr>
                <w:rFonts w:hint="eastAsia" w:ascii="宋体" w:hAnsi="宋体" w:eastAsia="宋体" w:cs="宋体"/>
                <w:kern w:val="0"/>
                <w:sz w:val="24"/>
                <w:szCs w:val="24"/>
              </w:rPr>
              <w:br w:type="page"/>
            </w:r>
          </w:p>
          <w:p w14:paraId="14261D1B">
            <w:pPr>
              <w:widowControl/>
              <w:jc w:val="left"/>
              <w:rPr>
                <w:rFonts w:ascii="宋体" w:hAnsi="宋体" w:eastAsia="宋体" w:cs="宋体"/>
                <w:kern w:val="0"/>
                <w:sz w:val="24"/>
                <w:szCs w:val="24"/>
              </w:rPr>
            </w:pPr>
            <w:r>
              <w:rPr>
                <w:rFonts w:hint="eastAsia" w:ascii="宋体" w:hAnsi="宋体" w:eastAsia="宋体" w:cs="宋体"/>
                <w:kern w:val="0"/>
                <w:sz w:val="24"/>
                <w:szCs w:val="24"/>
              </w:rPr>
              <w:t>（3）项目竣工验收材料，如监理手册、竣工验收报告、竣工验收备案表等。　</w:t>
            </w:r>
          </w:p>
        </w:tc>
      </w:tr>
      <w:tr w14:paraId="1743A3C7">
        <w:tblPrEx>
          <w:tblCellMar>
            <w:top w:w="0" w:type="dxa"/>
            <w:left w:w="108" w:type="dxa"/>
            <w:bottom w:w="0" w:type="dxa"/>
            <w:right w:w="108" w:type="dxa"/>
          </w:tblCellMar>
        </w:tblPrEx>
        <w:trPr>
          <w:trHeight w:val="1153"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5020525B">
            <w:pPr>
              <w:widowControl/>
              <w:jc w:val="left"/>
              <w:rPr>
                <w:rFonts w:ascii="宋体" w:hAnsi="宋体" w:eastAsia="宋体" w:cs="宋体"/>
                <w:kern w:val="0"/>
                <w:sz w:val="24"/>
                <w:szCs w:val="24"/>
              </w:rPr>
            </w:pPr>
            <w:r>
              <w:rPr>
                <w:rFonts w:hint="eastAsia" w:ascii="宋体" w:hAnsi="宋体" w:eastAsia="宋体" w:cs="宋体"/>
                <w:kern w:val="0"/>
                <w:sz w:val="24"/>
                <w:szCs w:val="24"/>
              </w:rPr>
              <w:t>4.工程造价清单编制及审核、招标投标、工程项目审计等</w:t>
            </w:r>
          </w:p>
        </w:tc>
        <w:tc>
          <w:tcPr>
            <w:tcW w:w="7087" w:type="dxa"/>
            <w:tcBorders>
              <w:top w:val="nil"/>
              <w:left w:val="nil"/>
              <w:bottom w:val="single" w:color="auto" w:sz="4" w:space="0"/>
              <w:right w:val="single" w:color="auto" w:sz="4" w:space="0"/>
            </w:tcBorders>
            <w:shd w:val="clear" w:color="auto" w:fill="auto"/>
            <w:vAlign w:val="center"/>
          </w:tcPr>
          <w:p w14:paraId="2CB72345">
            <w:pPr>
              <w:widowControl/>
              <w:jc w:val="left"/>
              <w:rPr>
                <w:ins w:id="17"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（1）项目前期材料，包括合同协议或中标通知书、立项材料等；</w:t>
            </w:r>
          </w:p>
          <w:p w14:paraId="3EA16EDC">
            <w:pPr>
              <w:widowControl/>
              <w:jc w:val="left"/>
              <w:rPr>
                <w:rFonts w:ascii="宋体" w:hAnsi="宋体" w:eastAsia="宋体" w:cs="宋体"/>
                <w:kern w:val="0"/>
                <w:sz w:val="24"/>
                <w:szCs w:val="24"/>
              </w:rPr>
            </w:pPr>
            <w:r>
              <w:rPr>
                <w:rFonts w:hint="eastAsia" w:ascii="宋体" w:hAnsi="宋体" w:eastAsia="宋体" w:cs="宋体"/>
                <w:kern w:val="0"/>
                <w:sz w:val="24"/>
                <w:szCs w:val="24"/>
              </w:rPr>
              <w:t>（2）项目成果材料，如清单控制价、预决算、结算审核、审计报告、概算书等。　</w:t>
            </w:r>
          </w:p>
        </w:tc>
      </w:tr>
      <w:tr w14:paraId="1993F369">
        <w:tblPrEx>
          <w:tblCellMar>
            <w:top w:w="0" w:type="dxa"/>
            <w:left w:w="108" w:type="dxa"/>
            <w:bottom w:w="0" w:type="dxa"/>
            <w:right w:w="108" w:type="dxa"/>
          </w:tblCellMar>
        </w:tblPrEx>
        <w:trPr>
          <w:trHeight w:val="1393"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6D0B6367">
            <w:pPr>
              <w:widowControl/>
              <w:jc w:val="left"/>
              <w:rPr>
                <w:rFonts w:ascii="宋体" w:hAnsi="宋体" w:eastAsia="宋体" w:cs="宋体"/>
                <w:kern w:val="0"/>
                <w:sz w:val="24"/>
                <w:szCs w:val="24"/>
              </w:rPr>
            </w:pPr>
            <w:r>
              <w:rPr>
                <w:rFonts w:hint="eastAsia" w:ascii="宋体" w:hAnsi="宋体" w:eastAsia="宋体" w:cs="宋体"/>
                <w:kern w:val="0"/>
                <w:sz w:val="24"/>
                <w:szCs w:val="24"/>
              </w:rPr>
              <w:t>5.工程咨询、评估、设计审查</w:t>
            </w:r>
          </w:p>
        </w:tc>
        <w:tc>
          <w:tcPr>
            <w:tcW w:w="7087" w:type="dxa"/>
            <w:tcBorders>
              <w:top w:val="nil"/>
              <w:left w:val="nil"/>
              <w:bottom w:val="single" w:color="auto" w:sz="4" w:space="0"/>
              <w:right w:val="single" w:color="auto" w:sz="4" w:space="0"/>
            </w:tcBorders>
            <w:shd w:val="clear" w:color="auto" w:fill="auto"/>
            <w:vAlign w:val="center"/>
          </w:tcPr>
          <w:p w14:paraId="55840CCF">
            <w:pPr>
              <w:widowControl/>
              <w:jc w:val="left"/>
              <w:rPr>
                <w:ins w:id="18"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（1）项目前期材料，包括合同协议或中标通知书、立项材料等；</w:t>
            </w:r>
          </w:p>
          <w:p w14:paraId="6D535244">
            <w:pPr>
              <w:widowControl/>
              <w:jc w:val="left"/>
              <w:rPr>
                <w:ins w:id="19"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（2）项目成果材料，如项目建议书、可行性研究报告、初步设计文稿等；</w:t>
            </w:r>
          </w:p>
          <w:p w14:paraId="3D6E46AD">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（3）项目验收材料，如发改委的批复文件、专家评审意见等。</w:t>
            </w:r>
          </w:p>
        </w:tc>
      </w:tr>
      <w:tr w14:paraId="4DCF277B">
        <w:tblPrEx>
          <w:tblCellMar>
            <w:top w:w="0" w:type="dxa"/>
            <w:left w:w="108" w:type="dxa"/>
            <w:bottom w:w="0" w:type="dxa"/>
            <w:right w:w="108" w:type="dxa"/>
          </w:tblCellMar>
        </w:tblPrEx>
        <w:trPr>
          <w:trHeight w:val="1115"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48E59D37">
            <w:pPr>
              <w:widowControl/>
              <w:jc w:val="left"/>
              <w:rPr>
                <w:rFonts w:ascii="宋体" w:hAnsi="宋体" w:eastAsia="宋体" w:cs="宋体"/>
                <w:kern w:val="0"/>
                <w:sz w:val="24"/>
                <w:szCs w:val="24"/>
              </w:rPr>
            </w:pPr>
            <w:r>
              <w:rPr>
                <w:rFonts w:hint="eastAsia" w:ascii="宋体" w:hAnsi="宋体" w:eastAsia="宋体" w:cs="宋体"/>
                <w:kern w:val="0"/>
                <w:sz w:val="24"/>
                <w:szCs w:val="24"/>
              </w:rPr>
              <w:t>6.工程造价定额</w:t>
            </w:r>
          </w:p>
        </w:tc>
        <w:tc>
          <w:tcPr>
            <w:tcW w:w="7087" w:type="dxa"/>
            <w:tcBorders>
              <w:top w:val="nil"/>
              <w:left w:val="nil"/>
              <w:bottom w:val="single" w:color="auto" w:sz="4" w:space="0"/>
              <w:right w:val="single" w:color="auto" w:sz="4" w:space="0"/>
            </w:tcBorders>
            <w:shd w:val="clear" w:color="auto" w:fill="auto"/>
            <w:vAlign w:val="center"/>
          </w:tcPr>
          <w:p w14:paraId="7CCD2919">
            <w:pPr>
              <w:widowControl/>
              <w:jc w:val="left"/>
              <w:rPr>
                <w:ins w:id="20"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（1）项目前期材料，包括组织单位加盖公章的的任务分配方案等；</w:t>
            </w:r>
          </w:p>
          <w:p w14:paraId="16DBFFC9">
            <w:pPr>
              <w:widowControl/>
              <w:jc w:val="left"/>
              <w:rPr>
                <w:rFonts w:ascii="宋体" w:hAnsi="宋体" w:eastAsia="宋体" w:cs="宋体"/>
                <w:kern w:val="0"/>
                <w:sz w:val="24"/>
                <w:szCs w:val="24"/>
              </w:rPr>
            </w:pPr>
            <w:r>
              <w:rPr>
                <w:rFonts w:hint="eastAsia" w:ascii="宋体" w:hAnsi="宋体" w:eastAsia="宋体" w:cs="宋体"/>
                <w:kern w:val="0"/>
                <w:sz w:val="24"/>
                <w:szCs w:val="24"/>
              </w:rPr>
              <w:t>（2）项目成果材料，如工程造价定额及组织单位加盖公章的本人编写内容的证明材料等。　</w:t>
            </w:r>
          </w:p>
        </w:tc>
      </w:tr>
      <w:tr w14:paraId="08917462">
        <w:tblPrEx>
          <w:tblCellMar>
            <w:top w:w="0" w:type="dxa"/>
            <w:left w:w="108" w:type="dxa"/>
            <w:bottom w:w="0" w:type="dxa"/>
            <w:right w:w="108" w:type="dxa"/>
          </w:tblCellMar>
        </w:tblPrEx>
        <w:trPr>
          <w:trHeight w:val="706"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79C560C5">
            <w:pPr>
              <w:widowControl/>
              <w:jc w:val="left"/>
              <w:rPr>
                <w:rFonts w:ascii="宋体" w:hAnsi="宋体" w:eastAsia="宋体" w:cs="宋体"/>
                <w:kern w:val="0"/>
                <w:sz w:val="24"/>
                <w:szCs w:val="24"/>
              </w:rPr>
            </w:pPr>
            <w:r>
              <w:rPr>
                <w:rFonts w:hint="eastAsia" w:ascii="宋体" w:hAnsi="宋体" w:eastAsia="宋体" w:cs="宋体"/>
                <w:kern w:val="0"/>
                <w:sz w:val="24"/>
                <w:szCs w:val="24"/>
              </w:rPr>
              <w:t>7.工程质量检测、监测</w:t>
            </w:r>
          </w:p>
        </w:tc>
        <w:tc>
          <w:tcPr>
            <w:tcW w:w="7087" w:type="dxa"/>
            <w:tcBorders>
              <w:top w:val="nil"/>
              <w:left w:val="nil"/>
              <w:bottom w:val="single" w:color="auto" w:sz="4" w:space="0"/>
              <w:right w:val="single" w:color="auto" w:sz="4" w:space="0"/>
            </w:tcBorders>
            <w:shd w:val="clear" w:color="auto" w:fill="auto"/>
            <w:vAlign w:val="center"/>
          </w:tcPr>
          <w:p w14:paraId="35205FF2">
            <w:pPr>
              <w:widowControl/>
              <w:jc w:val="left"/>
              <w:rPr>
                <w:ins w:id="21"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（1）前期材料，包括检测或监测合同协议等；</w:t>
            </w:r>
          </w:p>
          <w:p w14:paraId="47B367EE">
            <w:pPr>
              <w:widowControl/>
              <w:jc w:val="left"/>
              <w:rPr>
                <w:rFonts w:ascii="宋体" w:hAnsi="宋体" w:eastAsia="宋体" w:cs="宋体"/>
                <w:kern w:val="0"/>
                <w:sz w:val="24"/>
                <w:szCs w:val="24"/>
              </w:rPr>
            </w:pPr>
            <w:r>
              <w:rPr>
                <w:rFonts w:hint="eastAsia" w:ascii="宋体" w:hAnsi="宋体" w:eastAsia="宋体" w:cs="宋体"/>
                <w:kern w:val="0"/>
                <w:sz w:val="24"/>
                <w:szCs w:val="24"/>
              </w:rPr>
              <w:t>（2）成果材料，如检测或监测报告等。　</w:t>
            </w:r>
          </w:p>
        </w:tc>
      </w:tr>
      <w:tr w14:paraId="0B57C130">
        <w:tblPrEx>
          <w:tblCellMar>
            <w:top w:w="0" w:type="dxa"/>
            <w:left w:w="108" w:type="dxa"/>
            <w:bottom w:w="0" w:type="dxa"/>
            <w:right w:w="108" w:type="dxa"/>
          </w:tblCellMar>
        </w:tblPrEx>
        <w:trPr>
          <w:trHeight w:val="1116"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6C929A7E">
            <w:pPr>
              <w:widowControl/>
              <w:jc w:val="left"/>
              <w:rPr>
                <w:rFonts w:ascii="宋体" w:hAnsi="宋体" w:eastAsia="宋体" w:cs="宋体"/>
                <w:kern w:val="0"/>
                <w:sz w:val="24"/>
                <w:szCs w:val="24"/>
              </w:rPr>
            </w:pPr>
            <w:r>
              <w:rPr>
                <w:rFonts w:hint="eastAsia" w:ascii="宋体" w:hAnsi="宋体" w:eastAsia="宋体" w:cs="宋体"/>
                <w:kern w:val="0"/>
                <w:sz w:val="24"/>
                <w:szCs w:val="24"/>
              </w:rPr>
              <w:t>8.工程技术管理、技术改造、技术创新等</w:t>
            </w:r>
          </w:p>
        </w:tc>
        <w:tc>
          <w:tcPr>
            <w:tcW w:w="7087" w:type="dxa"/>
            <w:tcBorders>
              <w:top w:val="single" w:color="auto" w:sz="4" w:space="0"/>
              <w:left w:val="nil"/>
              <w:bottom w:val="single" w:color="auto" w:sz="4" w:space="0"/>
              <w:right w:val="single" w:color="auto" w:sz="4" w:space="0"/>
            </w:tcBorders>
            <w:shd w:val="clear" w:color="auto" w:fill="auto"/>
            <w:vAlign w:val="center"/>
          </w:tcPr>
          <w:p w14:paraId="76B28862">
            <w:pPr>
              <w:widowControl/>
              <w:jc w:val="left"/>
              <w:rPr>
                <w:ins w:id="22"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（1）项目前期材料，包括合同协议、审批立项材料等；</w:t>
            </w:r>
          </w:p>
          <w:p w14:paraId="3B68284A">
            <w:pPr>
              <w:widowControl/>
              <w:jc w:val="left"/>
              <w:rPr>
                <w:ins w:id="23"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（2）项目过程中的材料，如工作联系函、会议纪要、整改记录等；</w:t>
            </w:r>
          </w:p>
          <w:p w14:paraId="6572E03A">
            <w:pPr>
              <w:widowControl/>
              <w:jc w:val="left"/>
              <w:rPr>
                <w:rFonts w:ascii="宋体" w:hAnsi="宋体" w:eastAsia="宋体" w:cs="宋体"/>
                <w:kern w:val="0"/>
                <w:sz w:val="24"/>
                <w:szCs w:val="24"/>
              </w:rPr>
            </w:pPr>
            <w:r>
              <w:rPr>
                <w:rFonts w:hint="eastAsia" w:ascii="宋体" w:hAnsi="宋体" w:eastAsia="宋体" w:cs="宋体"/>
                <w:kern w:val="0"/>
                <w:sz w:val="24"/>
                <w:szCs w:val="24"/>
              </w:rPr>
              <w:t>（3）项目验收材料，如验收报告、批复文件等。</w:t>
            </w:r>
          </w:p>
        </w:tc>
      </w:tr>
      <w:tr w14:paraId="64B388B1">
        <w:tblPrEx>
          <w:tblCellMar>
            <w:top w:w="0" w:type="dxa"/>
            <w:left w:w="108" w:type="dxa"/>
            <w:bottom w:w="0" w:type="dxa"/>
            <w:right w:w="108" w:type="dxa"/>
          </w:tblCellMar>
        </w:tblPrEx>
        <w:trPr>
          <w:trHeight w:val="615" w:hRule="atLeast"/>
        </w:trPr>
        <w:tc>
          <w:tcPr>
            <w:tcW w:w="9229" w:type="dxa"/>
            <w:gridSpan w:val="2"/>
            <w:tcBorders>
              <w:top w:val="nil"/>
              <w:left w:val="nil"/>
              <w:bottom w:val="nil"/>
              <w:right w:val="nil"/>
            </w:tcBorders>
            <w:shd w:val="clear" w:color="auto" w:fill="auto"/>
            <w:vAlign w:val="center"/>
          </w:tcPr>
          <w:p w14:paraId="0F3EDFE6">
            <w:pPr>
              <w:widowControl/>
              <w:jc w:val="center"/>
              <w:rPr>
                <w:rFonts w:ascii="宋体" w:hAnsi="宋体" w:eastAsia="宋体" w:cs="宋体"/>
                <w:b/>
                <w:bCs/>
                <w:kern w:val="0"/>
                <w:sz w:val="24"/>
                <w:szCs w:val="24"/>
              </w:rPr>
            </w:pPr>
          </w:p>
          <w:p w14:paraId="57A7D69B">
            <w:pPr>
              <w:widowControl/>
              <w:jc w:val="left"/>
              <w:rPr>
                <w:rFonts w:ascii="宋体" w:hAnsi="宋体" w:eastAsia="宋体" w:cs="宋体"/>
                <w:b/>
                <w:bCs/>
                <w:kern w:val="0"/>
                <w:sz w:val="24"/>
                <w:szCs w:val="24"/>
              </w:rPr>
            </w:pPr>
            <w:r>
              <w:rPr>
                <w:rFonts w:hint="eastAsia" w:ascii="宋体" w:hAnsi="宋体" w:eastAsia="宋体" w:cs="宋体"/>
                <w:b/>
                <w:bCs/>
                <w:kern w:val="0"/>
                <w:sz w:val="24"/>
                <w:szCs w:val="24"/>
              </w:rPr>
              <w:t>四、工程科研类</w:t>
            </w:r>
          </w:p>
          <w:p w14:paraId="1664ADA3">
            <w:pPr>
              <w:widowControl/>
              <w:jc w:val="center"/>
              <w:rPr>
                <w:rFonts w:ascii="宋体" w:hAnsi="宋体" w:eastAsia="宋体" w:cs="宋体"/>
                <w:b/>
                <w:bCs/>
                <w:kern w:val="0"/>
                <w:sz w:val="24"/>
                <w:szCs w:val="24"/>
              </w:rPr>
            </w:pPr>
          </w:p>
        </w:tc>
      </w:tr>
      <w:tr w14:paraId="090EDC91">
        <w:tblPrEx>
          <w:tblCellMar>
            <w:top w:w="0" w:type="dxa"/>
            <w:left w:w="108" w:type="dxa"/>
            <w:bottom w:w="0" w:type="dxa"/>
            <w:right w:w="108" w:type="dxa"/>
          </w:tblCellMar>
        </w:tblPrEx>
        <w:trPr>
          <w:trHeight w:val="720"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5911F970">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业绩类型</w:t>
            </w:r>
          </w:p>
        </w:tc>
        <w:tc>
          <w:tcPr>
            <w:tcW w:w="7087" w:type="dxa"/>
            <w:tcBorders>
              <w:top w:val="single" w:color="auto" w:sz="4" w:space="0"/>
              <w:left w:val="nil"/>
              <w:bottom w:val="single" w:color="auto" w:sz="4" w:space="0"/>
              <w:right w:val="single" w:color="auto" w:sz="4" w:space="0"/>
            </w:tcBorders>
            <w:shd w:val="clear" w:color="auto" w:fill="auto"/>
            <w:vAlign w:val="center"/>
          </w:tcPr>
          <w:p w14:paraId="511EAA1A">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业绩佐证材料</w:t>
            </w:r>
          </w:p>
          <w:p w14:paraId="0A7B8C17">
            <w:pPr>
              <w:widowControl/>
              <w:jc w:val="center"/>
              <w:rPr>
                <w:rFonts w:ascii="宋体" w:hAnsi="宋体" w:eastAsia="宋体" w:cs="宋体"/>
                <w:b/>
                <w:bCs/>
                <w:kern w:val="0"/>
                <w:sz w:val="24"/>
                <w:szCs w:val="24"/>
              </w:rPr>
            </w:pPr>
            <w:r>
              <w:rPr>
                <w:rFonts w:hint="eastAsia" w:ascii="宋体" w:hAnsi="宋体" w:eastAsia="宋体" w:cs="宋体"/>
                <w:b/>
                <w:kern w:val="0"/>
                <w:sz w:val="24"/>
                <w:szCs w:val="24"/>
              </w:rPr>
              <w:t>（须与本人工作经历、职责及专技内容相关，并与申报专业相符合）</w:t>
            </w:r>
          </w:p>
        </w:tc>
      </w:tr>
      <w:tr w14:paraId="4B3758EF">
        <w:tblPrEx>
          <w:tblCellMar>
            <w:top w:w="0" w:type="dxa"/>
            <w:left w:w="108" w:type="dxa"/>
            <w:bottom w:w="0" w:type="dxa"/>
            <w:right w:w="108" w:type="dxa"/>
          </w:tblCellMar>
        </w:tblPrEx>
        <w:trPr>
          <w:trHeight w:val="1965"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179D0F10">
            <w:pPr>
              <w:widowControl/>
              <w:jc w:val="left"/>
              <w:rPr>
                <w:rFonts w:ascii="宋体" w:hAnsi="宋体" w:eastAsia="宋体" w:cs="宋体"/>
                <w:kern w:val="0"/>
                <w:sz w:val="24"/>
                <w:szCs w:val="24"/>
              </w:rPr>
            </w:pPr>
            <w:r>
              <w:rPr>
                <w:rFonts w:hint="eastAsia" w:ascii="宋体" w:hAnsi="宋体" w:eastAsia="宋体" w:cs="宋体"/>
                <w:kern w:val="0"/>
                <w:sz w:val="24"/>
                <w:szCs w:val="24"/>
              </w:rPr>
              <w:t>1.标准、规范、规程、标准图集、施工工法等</w:t>
            </w:r>
          </w:p>
        </w:tc>
        <w:tc>
          <w:tcPr>
            <w:tcW w:w="7087" w:type="dxa"/>
            <w:tcBorders>
              <w:top w:val="nil"/>
              <w:left w:val="nil"/>
              <w:bottom w:val="single" w:color="auto" w:sz="4" w:space="0"/>
              <w:right w:val="single" w:color="auto" w:sz="4" w:space="0"/>
            </w:tcBorders>
            <w:shd w:val="clear" w:color="auto" w:fill="auto"/>
            <w:vAlign w:val="center"/>
          </w:tcPr>
          <w:p w14:paraId="56A8DBAA">
            <w:pPr>
              <w:widowControl/>
              <w:rPr>
                <w:ins w:id="24"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（1）前期立项材料，包括立项批文或授权委托书、第一主编单位加盖公章的任务分配方案等等；</w:t>
            </w:r>
          </w:p>
          <w:p w14:paraId="25B80E82">
            <w:pPr>
              <w:widowControl/>
              <w:rPr>
                <w:rFonts w:ascii="宋体" w:hAnsi="宋体" w:eastAsia="宋体" w:cs="宋体"/>
                <w:kern w:val="0"/>
                <w:sz w:val="24"/>
                <w:szCs w:val="24"/>
              </w:rPr>
            </w:pPr>
            <w:r>
              <w:rPr>
                <w:rFonts w:hint="eastAsia" w:ascii="宋体" w:hAnsi="宋体" w:eastAsia="宋体" w:cs="宋体"/>
                <w:kern w:val="0"/>
                <w:sz w:val="24"/>
                <w:szCs w:val="24"/>
              </w:rPr>
              <w:t>（2）成果材料，如标准、规范、规程、图集、工法等文本材料，及通过省级以上行业主管部门审定后正式颁布实施的相关文件、证书、正式出版物等。　</w:t>
            </w:r>
          </w:p>
        </w:tc>
      </w:tr>
      <w:tr w14:paraId="5F5F5DD4">
        <w:tblPrEx>
          <w:tblCellMar>
            <w:top w:w="0" w:type="dxa"/>
            <w:left w:w="108" w:type="dxa"/>
            <w:bottom w:w="0" w:type="dxa"/>
            <w:right w:w="108" w:type="dxa"/>
          </w:tblCellMar>
        </w:tblPrEx>
        <w:trPr>
          <w:trHeight w:val="1734" w:hRule="atLeast"/>
        </w:trPr>
        <w:tc>
          <w:tcPr>
            <w:tcW w:w="2142" w:type="dxa"/>
            <w:tcBorders>
              <w:top w:val="single" w:color="auto" w:sz="4" w:space="0"/>
              <w:left w:val="single" w:color="auto" w:sz="4" w:space="0"/>
              <w:bottom w:val="single" w:color="auto" w:sz="4" w:space="0"/>
              <w:right w:val="single" w:color="auto" w:sz="4" w:space="0"/>
            </w:tcBorders>
            <w:shd w:val="clear" w:color="auto" w:fill="auto"/>
            <w:vAlign w:val="center"/>
          </w:tcPr>
          <w:p w14:paraId="7513CD19">
            <w:pPr>
              <w:widowControl/>
              <w:jc w:val="left"/>
              <w:rPr>
                <w:rFonts w:ascii="宋体" w:hAnsi="宋体" w:eastAsia="宋体" w:cs="宋体"/>
                <w:kern w:val="0"/>
                <w:sz w:val="24"/>
                <w:szCs w:val="24"/>
              </w:rPr>
            </w:pPr>
            <w:r>
              <w:rPr>
                <w:rFonts w:hint="eastAsia" w:ascii="宋体" w:hAnsi="宋体" w:eastAsia="宋体" w:cs="宋体"/>
                <w:kern w:val="0"/>
                <w:sz w:val="24"/>
                <w:szCs w:val="24"/>
              </w:rPr>
              <w:t>2.科技成果</w:t>
            </w:r>
          </w:p>
        </w:tc>
        <w:tc>
          <w:tcPr>
            <w:tcW w:w="7087" w:type="dxa"/>
            <w:tcBorders>
              <w:top w:val="single" w:color="auto" w:sz="4" w:space="0"/>
              <w:left w:val="nil"/>
              <w:bottom w:val="single" w:color="auto" w:sz="4" w:space="0"/>
              <w:right w:val="single" w:color="auto" w:sz="4" w:space="0"/>
            </w:tcBorders>
            <w:shd w:val="clear" w:color="auto" w:fill="auto"/>
            <w:vAlign w:val="center"/>
          </w:tcPr>
          <w:p w14:paraId="1B777285">
            <w:pPr>
              <w:widowControl/>
              <w:rPr>
                <w:rFonts w:ascii="宋体" w:hAnsi="宋体" w:eastAsia="宋体" w:cs="宋体"/>
                <w:kern w:val="0"/>
                <w:sz w:val="24"/>
                <w:szCs w:val="24"/>
              </w:rPr>
            </w:pPr>
            <w:r>
              <w:rPr>
                <w:rFonts w:hint="eastAsia" w:ascii="宋体" w:hAnsi="宋体" w:eastAsia="宋体" w:cs="宋体"/>
                <w:kern w:val="0"/>
                <w:sz w:val="24"/>
                <w:szCs w:val="24"/>
              </w:rPr>
              <w:t>（1）前期材料，包括立项材料等；</w:t>
            </w:r>
          </w:p>
          <w:p w14:paraId="0EC3B85C">
            <w:pPr>
              <w:widowControl/>
              <w:rPr>
                <w:rFonts w:ascii="宋体" w:hAnsi="宋体" w:eastAsia="宋体" w:cs="宋体"/>
                <w:kern w:val="0"/>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（2）科技成果，如科技成果内容及能证明本人参与部分的证明材料等；</w:t>
            </w:r>
            <w:r>
              <w:rPr>
                <w:rFonts w:hint="eastAsia" w:ascii="宋体" w:hAnsi="宋体" w:eastAsia="宋体" w:cs="宋体"/>
                <w:kern w:val="0"/>
                <w:sz w:val="24"/>
                <w:szCs w:val="24"/>
              </w:rPr>
              <w:br w:type="page"/>
            </w:r>
          </w:p>
          <w:p w14:paraId="05A7E9B4">
            <w:pPr>
              <w:widowControl/>
              <w:jc w:val="left"/>
              <w:rPr>
                <w:rFonts w:ascii="宋体" w:hAnsi="宋体" w:eastAsia="宋体" w:cs="宋体"/>
                <w:kern w:val="0"/>
                <w:sz w:val="24"/>
                <w:szCs w:val="24"/>
              </w:rPr>
            </w:pPr>
            <w:r>
              <w:rPr>
                <w:rFonts w:hint="eastAsia" w:ascii="宋体" w:hAnsi="宋体" w:eastAsia="宋体" w:cs="宋体"/>
                <w:kern w:val="0"/>
                <w:sz w:val="24"/>
                <w:szCs w:val="24"/>
              </w:rPr>
              <w:t>（3）成果验收或第三方评价材料，如科技奖获奖证书及文件、科技成果评价证书、验收意见、成果登记证书等。</w:t>
            </w:r>
          </w:p>
        </w:tc>
      </w:tr>
      <w:tr w14:paraId="31C5B038">
        <w:tblPrEx>
          <w:tblCellMar>
            <w:top w:w="0" w:type="dxa"/>
            <w:left w:w="108" w:type="dxa"/>
            <w:bottom w:w="0" w:type="dxa"/>
            <w:right w:w="108" w:type="dxa"/>
          </w:tblCellMar>
        </w:tblPrEx>
        <w:trPr>
          <w:trHeight w:val="2154"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1B861FD0">
            <w:pPr>
              <w:widowControl/>
              <w:jc w:val="left"/>
              <w:rPr>
                <w:rFonts w:ascii="宋体" w:hAnsi="宋体" w:eastAsia="宋体" w:cs="宋体"/>
                <w:kern w:val="0"/>
                <w:sz w:val="24"/>
                <w:szCs w:val="24"/>
              </w:rPr>
            </w:pPr>
            <w:r>
              <w:rPr>
                <w:rFonts w:hint="eastAsia" w:ascii="宋体" w:hAnsi="宋体" w:eastAsia="宋体" w:cs="宋体"/>
                <w:kern w:val="0"/>
                <w:sz w:val="24"/>
                <w:szCs w:val="24"/>
              </w:rPr>
              <w:t>3.专利</w:t>
            </w:r>
          </w:p>
        </w:tc>
        <w:tc>
          <w:tcPr>
            <w:tcW w:w="7087" w:type="dxa"/>
            <w:tcBorders>
              <w:top w:val="nil"/>
              <w:left w:val="nil"/>
              <w:bottom w:val="single" w:color="auto" w:sz="4" w:space="0"/>
              <w:right w:val="single" w:color="auto" w:sz="4" w:space="0"/>
            </w:tcBorders>
            <w:shd w:val="clear" w:color="auto" w:fill="auto"/>
            <w:vAlign w:val="center"/>
          </w:tcPr>
          <w:p w14:paraId="3ED76942">
            <w:pPr>
              <w:widowControl/>
              <w:rPr>
                <w:ins w:id="25"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（1）前期材料，包括申报专利的有关立项材料；</w:t>
            </w:r>
          </w:p>
          <w:p w14:paraId="0F40FE70">
            <w:pPr>
              <w:widowControl/>
              <w:rPr>
                <w:ins w:id="26"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（2）成果材料，如国家发明专利证书或实用新型专利证书及专利说明书、国家知识产权局专利系统查询截图；</w:t>
            </w:r>
          </w:p>
          <w:p w14:paraId="393ABD55">
            <w:pPr>
              <w:widowControl/>
              <w:rPr>
                <w:rFonts w:ascii="宋体" w:hAnsi="宋体" w:eastAsia="宋体" w:cs="宋体"/>
                <w:kern w:val="0"/>
                <w:sz w:val="24"/>
                <w:szCs w:val="24"/>
              </w:rPr>
            </w:pPr>
            <w:r>
              <w:rPr>
                <w:rFonts w:hint="eastAsia" w:ascii="宋体" w:hAnsi="宋体" w:eastAsia="宋体" w:cs="宋体"/>
                <w:kern w:val="0"/>
                <w:sz w:val="24"/>
                <w:szCs w:val="24"/>
              </w:rPr>
              <w:t>（3）取得经济效益和社会效益的证明材料，包括专利实施许可合同或转让协议，及专利实施单位财务部门、税务部门、专利管理部门出具的专利收入及利税证明材料等。　</w:t>
            </w:r>
          </w:p>
        </w:tc>
      </w:tr>
      <w:tr w14:paraId="7D6657AD">
        <w:tblPrEx>
          <w:tblCellMar>
            <w:top w:w="0" w:type="dxa"/>
            <w:left w:w="108" w:type="dxa"/>
            <w:bottom w:w="0" w:type="dxa"/>
            <w:right w:w="108" w:type="dxa"/>
          </w:tblCellMar>
        </w:tblPrEx>
        <w:trPr>
          <w:trHeight w:val="2074" w:hRule="atLeast"/>
        </w:trPr>
        <w:tc>
          <w:tcPr>
            <w:tcW w:w="2142" w:type="dxa"/>
            <w:tcBorders>
              <w:top w:val="nil"/>
              <w:left w:val="single" w:color="auto" w:sz="4" w:space="0"/>
              <w:bottom w:val="single" w:color="auto" w:sz="4" w:space="0"/>
              <w:right w:val="single" w:color="auto" w:sz="4" w:space="0"/>
            </w:tcBorders>
            <w:shd w:val="clear" w:color="auto" w:fill="auto"/>
            <w:vAlign w:val="center"/>
          </w:tcPr>
          <w:p w14:paraId="7347CBE5">
            <w:pPr>
              <w:widowControl/>
              <w:jc w:val="left"/>
              <w:rPr>
                <w:rFonts w:ascii="宋体" w:hAnsi="宋体" w:eastAsia="宋体" w:cs="宋体"/>
                <w:kern w:val="0"/>
                <w:sz w:val="24"/>
                <w:szCs w:val="24"/>
              </w:rPr>
            </w:pPr>
            <w:r>
              <w:rPr>
                <w:rFonts w:hint="eastAsia" w:ascii="宋体" w:hAnsi="宋体" w:eastAsia="宋体" w:cs="宋体"/>
                <w:kern w:val="0"/>
                <w:sz w:val="24"/>
                <w:szCs w:val="24"/>
              </w:rPr>
              <w:t>4.课题、科研项目</w:t>
            </w:r>
          </w:p>
        </w:tc>
        <w:tc>
          <w:tcPr>
            <w:tcW w:w="7087" w:type="dxa"/>
            <w:tcBorders>
              <w:top w:val="nil"/>
              <w:left w:val="nil"/>
              <w:bottom w:val="single" w:color="auto" w:sz="4" w:space="0"/>
              <w:right w:val="single" w:color="auto" w:sz="4" w:space="0"/>
            </w:tcBorders>
            <w:shd w:val="clear" w:color="auto" w:fill="auto"/>
            <w:vAlign w:val="center"/>
          </w:tcPr>
          <w:p w14:paraId="4E4046EE">
            <w:pPr>
              <w:widowControl/>
              <w:jc w:val="left"/>
              <w:rPr>
                <w:ins w:id="27"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（1）前期立项材料，包括合同协议，立项申请书、立项批文（授权委托书），项目主编单位加盖公章的任务分配方案等；</w:t>
            </w:r>
          </w:p>
          <w:p w14:paraId="5CEF3CD9">
            <w:pPr>
              <w:widowControl/>
              <w:jc w:val="left"/>
              <w:rPr>
                <w:ins w:id="28" w:author="A" w:date="2024-08-16T15:53:45Z"/>
                <w:rFonts w:hint="eastAsia" w:ascii="宋体" w:hAnsi="宋体" w:eastAsia="宋体" w:cs="宋体"/>
                <w:kern w:val="0"/>
                <w:sz w:val="24"/>
                <w:szCs w:val="24"/>
                <w:lang w:eastAsia="zh-CN"/>
              </w:rPr>
            </w:pPr>
            <w:r>
              <w:rPr>
                <w:rFonts w:hint="eastAsia" w:ascii="宋体" w:hAnsi="宋体" w:eastAsia="宋体" w:cs="宋体"/>
                <w:kern w:val="0"/>
                <w:sz w:val="24"/>
                <w:szCs w:val="24"/>
              </w:rPr>
              <w:t>（2）成果材料，如结题报告及组织单位出具的加盖公章的本人参与内容的证明材料等；</w:t>
            </w:r>
          </w:p>
          <w:p w14:paraId="2C773C38">
            <w:pPr>
              <w:widowControl/>
              <w:jc w:val="left"/>
              <w:rPr>
                <w:rFonts w:ascii="宋体" w:hAnsi="宋体" w:eastAsia="宋体" w:cs="宋体"/>
                <w:kern w:val="0"/>
                <w:sz w:val="24"/>
                <w:szCs w:val="24"/>
              </w:rPr>
            </w:pPr>
            <w:r>
              <w:rPr>
                <w:rFonts w:hint="eastAsia" w:ascii="宋体" w:hAnsi="宋体" w:eastAsia="宋体" w:cs="宋体"/>
                <w:kern w:val="0"/>
                <w:sz w:val="24"/>
                <w:szCs w:val="24"/>
              </w:rPr>
              <w:t>（3）成果验收或第三方评价材料，如结项证明材料、验收报告、专家评审意见等。　</w:t>
            </w:r>
          </w:p>
        </w:tc>
      </w:tr>
      <w:tr w14:paraId="1A151B00">
        <w:tblPrEx>
          <w:tblCellMar>
            <w:top w:w="0" w:type="dxa"/>
            <w:left w:w="108" w:type="dxa"/>
            <w:bottom w:w="0" w:type="dxa"/>
            <w:right w:w="108" w:type="dxa"/>
          </w:tblCellMar>
        </w:tblPrEx>
        <w:trPr>
          <w:trHeight w:val="555" w:hRule="atLeast"/>
        </w:trPr>
        <w:tc>
          <w:tcPr>
            <w:tcW w:w="9229" w:type="dxa"/>
            <w:gridSpan w:val="2"/>
            <w:tcBorders>
              <w:top w:val="nil"/>
              <w:left w:val="nil"/>
              <w:right w:val="nil"/>
            </w:tcBorders>
            <w:shd w:val="clear" w:color="auto" w:fill="auto"/>
            <w:vAlign w:val="center"/>
          </w:tcPr>
          <w:p w14:paraId="7E91D1AE">
            <w:pPr>
              <w:widowControl/>
              <w:jc w:val="center"/>
              <w:rPr>
                <w:rFonts w:ascii="宋体" w:hAnsi="宋体" w:eastAsia="宋体" w:cs="宋体"/>
                <w:b/>
                <w:bCs/>
                <w:kern w:val="0"/>
                <w:sz w:val="24"/>
                <w:szCs w:val="24"/>
              </w:rPr>
            </w:pPr>
          </w:p>
        </w:tc>
      </w:tr>
      <w:tr w14:paraId="61C86A6E">
        <w:tblPrEx>
          <w:tblCellMar>
            <w:top w:w="0" w:type="dxa"/>
            <w:left w:w="108" w:type="dxa"/>
            <w:bottom w:w="0" w:type="dxa"/>
            <w:right w:w="108" w:type="dxa"/>
          </w:tblCellMar>
        </w:tblPrEx>
        <w:trPr>
          <w:trHeight w:val="991" w:hRule="atLeast"/>
        </w:trPr>
        <w:tc>
          <w:tcPr>
            <w:tcW w:w="9229" w:type="dxa"/>
            <w:gridSpan w:val="2"/>
            <w:shd w:val="clear" w:color="auto" w:fill="auto"/>
            <w:vAlign w:val="center"/>
          </w:tcPr>
          <w:p w14:paraId="0FCF5CF2">
            <w:pPr>
              <w:widowControl/>
              <w:jc w:val="left"/>
              <w:rPr>
                <w:rFonts w:ascii="宋体" w:hAnsi="宋体" w:eastAsia="宋体" w:cs="宋体"/>
                <w:b/>
                <w:kern w:val="0"/>
                <w:sz w:val="24"/>
                <w:szCs w:val="24"/>
              </w:rPr>
            </w:pPr>
            <w:r>
              <w:rPr>
                <w:rFonts w:hint="eastAsia" w:ascii="宋体" w:hAnsi="宋体" w:eastAsia="宋体" w:cs="宋体"/>
                <w:b/>
                <w:kern w:val="0"/>
                <w:sz w:val="24"/>
                <w:szCs w:val="24"/>
              </w:rPr>
              <w:t>说明：</w:t>
            </w:r>
          </w:p>
          <w:p w14:paraId="575613B0">
            <w:pPr>
              <w:widowControl/>
              <w:jc w:val="left"/>
              <w:rPr>
                <w:rFonts w:ascii="宋体" w:hAnsi="宋体" w:eastAsia="宋体" w:cs="宋体"/>
                <w:b/>
                <w:kern w:val="0"/>
                <w:sz w:val="24"/>
                <w:szCs w:val="24"/>
              </w:rPr>
            </w:pPr>
            <w:r>
              <w:rPr>
                <w:rFonts w:hint="eastAsia" w:ascii="宋体" w:hAnsi="宋体" w:eastAsia="宋体" w:cs="宋体"/>
                <w:b/>
                <w:kern w:val="0"/>
                <w:sz w:val="24"/>
                <w:szCs w:val="24"/>
              </w:rPr>
              <w:t>1.</w:t>
            </w:r>
            <w:r>
              <w:rPr>
                <w:rFonts w:ascii="宋体" w:hAnsi="宋体" w:eastAsia="宋体" w:cs="宋体"/>
                <w:b/>
                <w:kern w:val="0"/>
                <w:sz w:val="24"/>
                <w:szCs w:val="24"/>
              </w:rPr>
              <w:t>所列</w:t>
            </w:r>
            <w:r>
              <w:rPr>
                <w:rFonts w:hint="eastAsia" w:ascii="宋体" w:hAnsi="宋体" w:eastAsia="宋体" w:cs="宋体"/>
                <w:b/>
                <w:kern w:val="0"/>
                <w:sz w:val="24"/>
                <w:szCs w:val="24"/>
              </w:rPr>
              <w:t>佐证</w:t>
            </w:r>
            <w:r>
              <w:rPr>
                <w:rFonts w:ascii="宋体" w:hAnsi="宋体" w:eastAsia="宋体" w:cs="宋体"/>
                <w:b/>
                <w:kern w:val="0"/>
                <w:sz w:val="24"/>
                <w:szCs w:val="24"/>
              </w:rPr>
              <w:t>材料清单仅供参考，</w:t>
            </w:r>
            <w:r>
              <w:rPr>
                <w:rFonts w:hint="eastAsia" w:ascii="宋体" w:hAnsi="宋体" w:eastAsia="宋体" w:cs="宋体"/>
                <w:b/>
                <w:kern w:val="0"/>
                <w:sz w:val="24"/>
                <w:szCs w:val="24"/>
              </w:rPr>
              <w:t>提供的业绩材料应能反映本人参与的程度、过程、业绩规模和成果水平等关键性指标和内容；</w:t>
            </w:r>
          </w:p>
          <w:p w14:paraId="1E21ACFD">
            <w:pPr>
              <w:widowControl/>
              <w:jc w:val="left"/>
              <w:rPr>
                <w:rFonts w:ascii="宋体" w:hAnsi="宋体" w:eastAsia="宋体" w:cs="宋体"/>
                <w:b/>
                <w:kern w:val="0"/>
                <w:sz w:val="24"/>
                <w:szCs w:val="24"/>
              </w:rPr>
            </w:pPr>
            <w:r>
              <w:rPr>
                <w:rFonts w:hint="eastAsia" w:ascii="宋体" w:hAnsi="宋体" w:eastAsia="宋体" w:cs="宋体"/>
                <w:b/>
                <w:kern w:val="0"/>
                <w:sz w:val="24"/>
                <w:szCs w:val="24"/>
              </w:rPr>
              <w:t>2.对两人或两人以上完成的表彰奖励、发明创造、学术技术成果、专业技术项目等，申报人应一并如实提供本人在其中所做的工作内容，所起的作用及排名的相关证明材料；</w:t>
            </w:r>
          </w:p>
          <w:p w14:paraId="36F62E8D">
            <w:pPr>
              <w:widowControl/>
              <w:jc w:val="left"/>
              <w:rPr>
                <w:rFonts w:ascii="宋体" w:hAnsi="宋体" w:eastAsia="宋体" w:cs="宋体"/>
                <w:b/>
                <w:kern w:val="0"/>
                <w:sz w:val="24"/>
                <w:szCs w:val="24"/>
              </w:rPr>
            </w:pPr>
            <w:r>
              <w:rPr>
                <w:rFonts w:hint="eastAsia" w:ascii="宋体" w:hAnsi="宋体" w:eastAsia="宋体" w:cs="宋体"/>
                <w:b/>
                <w:kern w:val="0"/>
                <w:sz w:val="24"/>
                <w:szCs w:val="24"/>
              </w:rPr>
              <w:t>3.未尽事宜以《安徽省建设工程专业技术资格评审标准条件》等有关规定为准。</w:t>
            </w:r>
          </w:p>
        </w:tc>
      </w:tr>
    </w:tbl>
    <w:p w14:paraId="518DFF23">
      <w:pPr>
        <w:rPr>
          <w:sz w:val="24"/>
          <w:szCs w:val="24"/>
        </w:rPr>
      </w:pPr>
    </w:p>
    <w:sectPr>
      <w:footerReference r:id="rId3" w:type="default"/>
      <w:pgSz w:w="11906" w:h="16838"/>
      <w:pgMar w:top="1588" w:right="1644"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635781"/>
      <w:docPartObj>
        <w:docPartGallery w:val="autotext"/>
      </w:docPartObj>
    </w:sdtPr>
    <w:sdtContent>
      <w:p w14:paraId="3224154E">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p w14:paraId="3418F521">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刁磊">
    <w15:presenceInfo w15:providerId="None" w15:userId="刁磊"/>
  </w15:person>
  <w15:person w15:author="A">
    <w15:presenceInfo w15:providerId="WPS Office" w15:userId="4737328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Y2MTkxMTgwOGJkYWU2ODk1MDFiMTVlOTRmYWFiNzcifQ=="/>
  </w:docVars>
  <w:rsids>
    <w:rsidRoot w:val="00F45749"/>
    <w:rsid w:val="000A464F"/>
    <w:rsid w:val="000C7CE3"/>
    <w:rsid w:val="000F24FF"/>
    <w:rsid w:val="00102C07"/>
    <w:rsid w:val="001264CF"/>
    <w:rsid w:val="001571B2"/>
    <w:rsid w:val="00166C6C"/>
    <w:rsid w:val="0017788A"/>
    <w:rsid w:val="00193F23"/>
    <w:rsid w:val="001A0544"/>
    <w:rsid w:val="001A53FE"/>
    <w:rsid w:val="001C7E9C"/>
    <w:rsid w:val="001E18CA"/>
    <w:rsid w:val="001F09C7"/>
    <w:rsid w:val="001F242C"/>
    <w:rsid w:val="001F37C9"/>
    <w:rsid w:val="001F38E7"/>
    <w:rsid w:val="00214D6F"/>
    <w:rsid w:val="00224BC0"/>
    <w:rsid w:val="002253CB"/>
    <w:rsid w:val="00234B9D"/>
    <w:rsid w:val="0026481E"/>
    <w:rsid w:val="002A0FCD"/>
    <w:rsid w:val="002D198A"/>
    <w:rsid w:val="002F1FD8"/>
    <w:rsid w:val="0030653C"/>
    <w:rsid w:val="00331D55"/>
    <w:rsid w:val="003524AB"/>
    <w:rsid w:val="00360944"/>
    <w:rsid w:val="00366BFE"/>
    <w:rsid w:val="003741A4"/>
    <w:rsid w:val="00376F4C"/>
    <w:rsid w:val="003930AA"/>
    <w:rsid w:val="003C1E14"/>
    <w:rsid w:val="003D5D55"/>
    <w:rsid w:val="003F34C1"/>
    <w:rsid w:val="00410E1A"/>
    <w:rsid w:val="00431424"/>
    <w:rsid w:val="00435D0E"/>
    <w:rsid w:val="0045242A"/>
    <w:rsid w:val="004642E0"/>
    <w:rsid w:val="00490932"/>
    <w:rsid w:val="004C4BA0"/>
    <w:rsid w:val="004E640B"/>
    <w:rsid w:val="004F08CC"/>
    <w:rsid w:val="00510E57"/>
    <w:rsid w:val="005309B0"/>
    <w:rsid w:val="00545285"/>
    <w:rsid w:val="00564010"/>
    <w:rsid w:val="005D6CC8"/>
    <w:rsid w:val="005F03E1"/>
    <w:rsid w:val="006013BC"/>
    <w:rsid w:val="006023F8"/>
    <w:rsid w:val="00614798"/>
    <w:rsid w:val="0065101B"/>
    <w:rsid w:val="00652B5F"/>
    <w:rsid w:val="00653875"/>
    <w:rsid w:val="00662735"/>
    <w:rsid w:val="0066408B"/>
    <w:rsid w:val="006916E4"/>
    <w:rsid w:val="00694F12"/>
    <w:rsid w:val="006C038C"/>
    <w:rsid w:val="006E17B9"/>
    <w:rsid w:val="00705FF2"/>
    <w:rsid w:val="00714A97"/>
    <w:rsid w:val="007458AA"/>
    <w:rsid w:val="00752720"/>
    <w:rsid w:val="00760C39"/>
    <w:rsid w:val="00764943"/>
    <w:rsid w:val="007A19CB"/>
    <w:rsid w:val="007C2CBF"/>
    <w:rsid w:val="007C3D78"/>
    <w:rsid w:val="007F104C"/>
    <w:rsid w:val="00806193"/>
    <w:rsid w:val="00826F2F"/>
    <w:rsid w:val="0083612A"/>
    <w:rsid w:val="00872026"/>
    <w:rsid w:val="0087544E"/>
    <w:rsid w:val="008A7489"/>
    <w:rsid w:val="00906331"/>
    <w:rsid w:val="00907A20"/>
    <w:rsid w:val="00911B8D"/>
    <w:rsid w:val="00912169"/>
    <w:rsid w:val="009148E1"/>
    <w:rsid w:val="00931E84"/>
    <w:rsid w:val="00956889"/>
    <w:rsid w:val="0097209C"/>
    <w:rsid w:val="00974D93"/>
    <w:rsid w:val="009769F6"/>
    <w:rsid w:val="00993886"/>
    <w:rsid w:val="009C191A"/>
    <w:rsid w:val="009C3D8E"/>
    <w:rsid w:val="009D2C71"/>
    <w:rsid w:val="009E7C87"/>
    <w:rsid w:val="009E7EE4"/>
    <w:rsid w:val="00A0612F"/>
    <w:rsid w:val="00A15724"/>
    <w:rsid w:val="00A171EA"/>
    <w:rsid w:val="00A20ABD"/>
    <w:rsid w:val="00AB6BA7"/>
    <w:rsid w:val="00B375DA"/>
    <w:rsid w:val="00B803F0"/>
    <w:rsid w:val="00B9115F"/>
    <w:rsid w:val="00BA0B04"/>
    <w:rsid w:val="00BA64A4"/>
    <w:rsid w:val="00C10ACA"/>
    <w:rsid w:val="00CA14F9"/>
    <w:rsid w:val="00CB04F2"/>
    <w:rsid w:val="00CC0EE3"/>
    <w:rsid w:val="00CD7A04"/>
    <w:rsid w:val="00CE02D7"/>
    <w:rsid w:val="00CE5D86"/>
    <w:rsid w:val="00D72241"/>
    <w:rsid w:val="00DA5932"/>
    <w:rsid w:val="00DB57AB"/>
    <w:rsid w:val="00DC181D"/>
    <w:rsid w:val="00DC266F"/>
    <w:rsid w:val="00DE3F63"/>
    <w:rsid w:val="00DE6EE7"/>
    <w:rsid w:val="00E01347"/>
    <w:rsid w:val="00E11424"/>
    <w:rsid w:val="00E27248"/>
    <w:rsid w:val="00E37E17"/>
    <w:rsid w:val="00E432DD"/>
    <w:rsid w:val="00E50FF8"/>
    <w:rsid w:val="00EB302F"/>
    <w:rsid w:val="00EC1B2B"/>
    <w:rsid w:val="00EE6C1A"/>
    <w:rsid w:val="00F45749"/>
    <w:rsid w:val="00F71D2A"/>
    <w:rsid w:val="00F75932"/>
    <w:rsid w:val="00FA4550"/>
    <w:rsid w:val="00FA5EE7"/>
    <w:rsid w:val="00FB13CC"/>
    <w:rsid w:val="00FB5ADC"/>
    <w:rsid w:val="00FD7159"/>
    <w:rsid w:val="38396758"/>
    <w:rsid w:val="5BB473A6"/>
    <w:rsid w:val="79333DD9"/>
    <w:rsid w:val="7C266E9D"/>
    <w:rsid w:val="7FFD5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qFormat/>
    <w:uiPriority w:val="99"/>
    <w:rPr>
      <w:sz w:val="21"/>
      <w:szCs w:val="21"/>
    </w:rPr>
  </w:style>
  <w:style w:type="character" w:customStyle="1" w:styleId="9">
    <w:name w:val="页眉 Char"/>
    <w:basedOn w:val="7"/>
    <w:link w:val="5"/>
    <w:semiHidden/>
    <w:qFormat/>
    <w:uiPriority w:val="99"/>
    <w:rPr>
      <w:sz w:val="18"/>
      <w:szCs w:val="18"/>
    </w:rPr>
  </w:style>
  <w:style w:type="character" w:customStyle="1" w:styleId="10">
    <w:name w:val="页脚 Char"/>
    <w:basedOn w:val="7"/>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63D59-9BA8-469C-9A50-6188774465A1}">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3041</Words>
  <Characters>3064</Characters>
  <Lines>22</Lines>
  <Paragraphs>6</Paragraphs>
  <TotalTime>6</TotalTime>
  <ScaleCrop>false</ScaleCrop>
  <LinksUpToDate>false</LinksUpToDate>
  <CharactersWithSpaces>3073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2021-03-31T02:00:00Z</dcterms:created>
  <dc:creator>Windows 用户</dc:creator>
  <cp:lastModifiedBy>A</cp:lastModifiedBy>
  <dcterms:modified xsi:type="dcterms:W3CDTF">2024-08-16T07:55:20Z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1387732AD5754DD88B6C35CF8FFA600C_12</vt:lpwstr>
  </property>
</Properties>
</file>