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D9566">
      <w:pPr>
        <w:jc w:val="left"/>
        <w:outlineLvl w:val="0"/>
        <w:rPr>
          <w:rFonts w:hint="eastAsia" w:ascii="仿宋_GB2312" w:hAnsi="华文中宋" w:eastAsia="仿宋_GB2312" w:cs="方正小标宋_GBK"/>
          <w:sz w:val="32"/>
          <w:szCs w:val="32"/>
          <w:lang w:eastAsia="zh-CN"/>
        </w:rPr>
      </w:pPr>
      <w:bookmarkStart w:id="1" w:name="_GoBack"/>
      <w:bookmarkEnd w:id="1"/>
      <w:bookmarkStart w:id="0" w:name="_Toc699"/>
      <w:r>
        <w:rPr>
          <w:rFonts w:hint="eastAsia" w:ascii="仿宋_GB2312" w:hAnsi="华文中宋" w:eastAsia="仿宋_GB2312" w:cs="方正小标宋_GBK"/>
          <w:sz w:val="32"/>
          <w:szCs w:val="32"/>
        </w:rPr>
        <w:t>附件</w:t>
      </w:r>
      <w:ins w:id="0" w:author="刁磊" w:date="2021-07-28T14:51:45Z">
        <w:r>
          <w:rPr>
            <w:rFonts w:hint="eastAsia" w:ascii="仿宋_GB2312" w:hAnsi="华文中宋" w:eastAsia="仿宋_GB2312" w:cs="方正小标宋_GBK"/>
            <w:sz w:val="32"/>
            <w:szCs w:val="32"/>
            <w:lang w:val="en-US" w:eastAsia="zh-CN"/>
          </w:rPr>
          <w:t>5</w:t>
        </w:r>
      </w:ins>
    </w:p>
    <w:p w14:paraId="62886F07">
      <w:pPr>
        <w:jc w:val="center"/>
        <w:outlineLvl w:val="0"/>
        <w:rPr>
          <w:rFonts w:ascii="华文中宋" w:hAnsi="华文中宋" w:eastAsia="华文中宋" w:cs="方正小标宋_GBK"/>
          <w:sz w:val="32"/>
          <w:szCs w:val="32"/>
        </w:rPr>
      </w:pPr>
      <w:r>
        <w:rPr>
          <w:rFonts w:hint="eastAsia" w:ascii="华文中宋" w:hAnsi="华文中宋" w:eastAsia="华文中宋" w:cs="方正小标宋_GBK"/>
          <w:sz w:val="32"/>
          <w:szCs w:val="32"/>
        </w:rPr>
        <w:t>建设工程项目规模认定参考标准</w:t>
      </w:r>
    </w:p>
    <w:p w14:paraId="611A18F6">
      <w:pPr>
        <w:jc w:val="center"/>
        <w:outlineLvl w:val="0"/>
        <w:rPr>
          <w:rFonts w:ascii="黑体" w:hAnsi="黑体" w:eastAsia="黑体" w:cs="方正黑体_GBK"/>
          <w:sz w:val="28"/>
          <w:szCs w:val="28"/>
        </w:rPr>
      </w:pPr>
      <w:r>
        <w:rPr>
          <w:rFonts w:hint="eastAsia" w:ascii="黑体" w:hAnsi="黑体" w:eastAsia="黑体" w:cs="方正黑体_GBK"/>
          <w:sz w:val="28"/>
          <w:szCs w:val="28"/>
        </w:rPr>
        <w:t>一、建筑工程专业</w:t>
      </w:r>
      <w:bookmarkEnd w:id="0"/>
    </w:p>
    <w:tbl>
      <w:tblPr>
        <w:tblStyle w:val="7"/>
        <w:tblW w:w="10204" w:type="dxa"/>
        <w:jc w:val="center"/>
        <w:tblLayout w:type="fixed"/>
        <w:tblCellMar>
          <w:top w:w="113" w:type="dxa"/>
          <w:left w:w="57" w:type="dxa"/>
          <w:bottom w:w="57" w:type="dxa"/>
          <w:right w:w="57" w:type="dxa"/>
        </w:tblCellMar>
      </w:tblPr>
      <w:tblGrid>
        <w:gridCol w:w="567"/>
        <w:gridCol w:w="850"/>
        <w:gridCol w:w="850"/>
        <w:gridCol w:w="6803"/>
        <w:gridCol w:w="1134"/>
      </w:tblGrid>
      <w:tr w14:paraId="582D7245">
        <w:tblPrEx>
          <w:tblCellMar>
            <w:top w:w="113" w:type="dxa"/>
            <w:left w:w="57" w:type="dxa"/>
            <w:bottom w:w="57" w:type="dxa"/>
            <w:right w:w="57" w:type="dxa"/>
          </w:tblCellMar>
        </w:tblPrEx>
        <w:trPr>
          <w:trHeight w:val="658" w:hRule="atLeast"/>
          <w:tblHeader/>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79FF2">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序号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4112E">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662B72C5">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类型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9B4CC">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1D128F2A">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规模</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75910">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参考标准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7022A">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备注</w:t>
            </w:r>
          </w:p>
        </w:tc>
      </w:tr>
      <w:tr w14:paraId="00E8B1D4">
        <w:tblPrEx>
          <w:tblCellMar>
            <w:top w:w="113" w:type="dxa"/>
            <w:left w:w="57" w:type="dxa"/>
            <w:bottom w:w="57" w:type="dxa"/>
            <w:right w:w="57" w:type="dxa"/>
          </w:tblCellMar>
        </w:tblPrEx>
        <w:trPr>
          <w:trHeight w:val="3130" w:hRule="atLeast"/>
          <w:jc w:val="center"/>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81DD97">
            <w:pPr>
              <w:widowControl/>
              <w:spacing w:line="28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themeColor="text1"/>
                <w:kern w:val="0"/>
                <w:sz w:val="20"/>
                <w:szCs w:val="20"/>
              </w:rPr>
              <w:t>1</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2413CB">
            <w:pPr>
              <w:widowControl/>
              <w:spacing w:line="30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themeColor="text1"/>
                <w:kern w:val="0"/>
                <w:sz w:val="20"/>
                <w:szCs w:val="20"/>
              </w:rPr>
              <w:t>一般公共建筑</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86D4">
            <w:pPr>
              <w:widowControl/>
              <w:spacing w:line="29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themeColor="text1"/>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36E30">
            <w:pPr>
              <w:widowControl/>
              <w:spacing w:line="290" w:lineRule="exact"/>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themeColor="text1"/>
                <w:kern w:val="0"/>
                <w:sz w:val="20"/>
                <w:szCs w:val="20"/>
              </w:rPr>
              <w:t>符合下列条件之一 ：</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（1）地上25层以上的建筑；</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（2</w:t>
            </w:r>
            <w:r>
              <w:rPr>
                <w:rFonts w:hint="eastAsia" w:asciiTheme="minorEastAsia" w:hAnsiTheme="minorEastAsia" w:cstheme="minorEastAsia"/>
                <w:color w:val="000000" w:themeColor="text1"/>
                <w:spacing w:val="9"/>
                <w:kern w:val="0"/>
                <w:sz w:val="20"/>
                <w:szCs w:val="20"/>
              </w:rPr>
              <w:t>）</w:t>
            </w:r>
            <w:r>
              <w:rPr>
                <w:rFonts w:hint="eastAsia" w:asciiTheme="minorEastAsia" w:hAnsiTheme="minorEastAsia" w:cstheme="minorEastAsia"/>
                <w:color w:val="000000" w:themeColor="text1"/>
                <w:kern w:val="0"/>
                <w:sz w:val="20"/>
                <w:szCs w:val="20"/>
              </w:rPr>
              <w:t>高度100m以上的构筑物或建筑物；</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（3）建筑面积3万m</w:t>
            </w:r>
            <w:r>
              <w:rPr>
                <w:rFonts w:hint="eastAsia" w:asciiTheme="minorEastAsia" w:hAnsiTheme="minorEastAsia" w:cstheme="minorEastAsia"/>
                <w:color w:val="000000" w:themeColor="text1"/>
                <w:kern w:val="0"/>
                <w:sz w:val="20"/>
                <w:szCs w:val="20"/>
                <w:vertAlign w:val="superscript"/>
              </w:rPr>
              <w:t>2</w:t>
            </w:r>
            <w:r>
              <w:rPr>
                <w:rFonts w:hint="eastAsia" w:asciiTheme="minorEastAsia" w:hAnsiTheme="minorEastAsia" w:cstheme="minorEastAsia"/>
                <w:color w:val="000000" w:themeColor="text1"/>
                <w:kern w:val="0"/>
                <w:sz w:val="20"/>
                <w:szCs w:val="20"/>
              </w:rPr>
              <w:t>以上的单体建筑；</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（4）钢筋混凝土结构单跨30m以上的建筑工程；</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（5）</w:t>
            </w:r>
            <w:r>
              <w:rPr>
                <w:rFonts w:hint="eastAsia" w:asciiTheme="minorEastAsia" w:hAnsiTheme="minorEastAsia" w:cstheme="minorEastAsia"/>
                <w:color w:val="000000" w:themeColor="text1"/>
                <w:spacing w:val="-5"/>
                <w:kern w:val="0"/>
                <w:sz w:val="20"/>
                <w:szCs w:val="20"/>
              </w:rPr>
              <w:t>钢结构单跨36m以上的建筑工程(不</w:t>
            </w:r>
            <w:r>
              <w:rPr>
                <w:rFonts w:hint="eastAsia" w:asciiTheme="minorEastAsia" w:hAnsiTheme="minorEastAsia" w:cstheme="minorEastAsia"/>
                <w:color w:val="000000" w:themeColor="text1"/>
                <w:kern w:val="0"/>
                <w:sz w:val="20"/>
                <w:szCs w:val="20"/>
              </w:rPr>
              <w:t>含网壳、网架结构工程）；</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（6）</w:t>
            </w:r>
            <w:r>
              <w:rPr>
                <w:rFonts w:hint="eastAsia" w:asciiTheme="minorEastAsia" w:hAnsiTheme="minorEastAsia" w:cstheme="minorEastAsia"/>
                <w:color w:val="000000" w:themeColor="text1"/>
                <w:spacing w:val="-3"/>
                <w:kern w:val="0"/>
                <w:sz w:val="20"/>
                <w:szCs w:val="20"/>
              </w:rPr>
              <w:t>单项建筑造价1亿元以上的建筑工</w:t>
            </w:r>
            <w:r>
              <w:rPr>
                <w:rFonts w:hint="eastAsia" w:asciiTheme="minorEastAsia" w:hAnsiTheme="minorEastAsia" w:cstheme="minorEastAsia"/>
                <w:color w:val="000000" w:themeColor="text1"/>
                <w:kern w:val="0"/>
                <w:sz w:val="20"/>
                <w:szCs w:val="20"/>
              </w:rPr>
              <w:t xml:space="preserve">程；        </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（7）单体钢结构工程钢结构重量5000T以上的钢结构工程；</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（8）网壳、网架结构短边边跨跨度70m以上，且网壳、网架结构重量300T以上，且网壳、网架结构建筑面积5000m</w:t>
            </w:r>
            <w:r>
              <w:rPr>
                <w:rFonts w:hint="eastAsia" w:asciiTheme="minorEastAsia" w:hAnsiTheme="minorEastAsia" w:cstheme="minorEastAsia"/>
                <w:color w:val="000000" w:themeColor="text1"/>
                <w:kern w:val="0"/>
                <w:sz w:val="20"/>
                <w:szCs w:val="20"/>
                <w:vertAlign w:val="superscript"/>
              </w:rPr>
              <w:t>2</w:t>
            </w:r>
            <w:r>
              <w:rPr>
                <w:rFonts w:hint="eastAsia" w:asciiTheme="minorEastAsia" w:hAnsiTheme="minorEastAsia" w:cstheme="minorEastAsia"/>
                <w:color w:val="000000" w:themeColor="text1"/>
                <w:kern w:val="0"/>
                <w:sz w:val="20"/>
                <w:szCs w:val="20"/>
              </w:rPr>
              <w:t>以上的网壳、网架工程。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0E6C3">
            <w:pPr>
              <w:widowControl/>
              <w:spacing w:line="220" w:lineRule="exact"/>
              <w:jc w:val="center"/>
              <w:rPr>
                <w:rFonts w:asciiTheme="minorEastAsia" w:hAnsiTheme="minorEastAsia" w:cstheme="minorEastAsia"/>
                <w:color w:val="000000" w:themeColor="text1"/>
                <w:sz w:val="20"/>
                <w:szCs w:val="20"/>
              </w:rPr>
            </w:pPr>
          </w:p>
        </w:tc>
      </w:tr>
      <w:tr w14:paraId="435004C6">
        <w:tblPrEx>
          <w:tblCellMar>
            <w:top w:w="113" w:type="dxa"/>
            <w:left w:w="57" w:type="dxa"/>
            <w:bottom w:w="57" w:type="dxa"/>
            <w:right w:w="57" w:type="dxa"/>
          </w:tblCellMar>
        </w:tblPrEx>
        <w:trPr>
          <w:trHeight w:val="90"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947C6">
            <w:pPr>
              <w:widowControl/>
              <w:spacing w:line="280" w:lineRule="exact"/>
              <w:jc w:val="center"/>
              <w:textAlignment w:val="center"/>
              <w:rPr>
                <w:rFonts w:asciiTheme="minorEastAsia" w:hAnsiTheme="minorEastAsia" w:cstheme="minorEastAsia"/>
                <w:color w:val="000000" w:themeColor="text1"/>
                <w:kern w:val="0"/>
                <w:sz w:val="20"/>
                <w:szCs w:val="20"/>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B13284">
            <w:pPr>
              <w:widowControl/>
              <w:spacing w:line="300" w:lineRule="exact"/>
              <w:jc w:val="center"/>
              <w:textAlignment w:val="center"/>
              <w:rPr>
                <w:rFonts w:asciiTheme="minorEastAsia" w:hAnsiTheme="minorEastAsia" w:cstheme="minorEastAsia"/>
                <w:color w:val="000000" w:themeColor="text1"/>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3E91B">
            <w:pPr>
              <w:widowControl/>
              <w:spacing w:line="29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themeColor="text1"/>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6A473">
            <w:pPr>
              <w:widowControl/>
              <w:spacing w:line="290" w:lineRule="exact"/>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themeColor="text1"/>
                <w:kern w:val="0"/>
                <w:sz w:val="20"/>
                <w:szCs w:val="20"/>
              </w:rPr>
              <w:t>符合下列条件之一 ：</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（1）地上12层以上，25层以下的建筑工程；</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（2）高度50m以上，100m以下的构筑物或建筑物；</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（3）</w:t>
            </w:r>
            <w:r>
              <w:rPr>
                <w:rFonts w:hint="eastAsia" w:asciiTheme="minorEastAsia" w:hAnsiTheme="minorEastAsia" w:cstheme="minorEastAsia"/>
                <w:color w:val="000000" w:themeColor="text1"/>
                <w:spacing w:val="-3"/>
                <w:kern w:val="0"/>
                <w:sz w:val="20"/>
                <w:szCs w:val="20"/>
              </w:rPr>
              <w:t>建筑面积1万m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themeColor="text1"/>
                <w:spacing w:val="-3"/>
                <w:kern w:val="0"/>
                <w:sz w:val="20"/>
                <w:szCs w:val="20"/>
              </w:rPr>
              <w:t>以上，3万m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themeColor="text1"/>
                <w:spacing w:val="-3"/>
                <w:kern w:val="0"/>
                <w:sz w:val="20"/>
                <w:szCs w:val="20"/>
              </w:rPr>
              <w:t>以下</w:t>
            </w:r>
            <w:r>
              <w:rPr>
                <w:rFonts w:hint="eastAsia" w:asciiTheme="minorEastAsia" w:hAnsiTheme="minorEastAsia" w:cstheme="minorEastAsia"/>
                <w:color w:val="000000" w:themeColor="text1"/>
                <w:kern w:val="0"/>
                <w:sz w:val="20"/>
                <w:szCs w:val="20"/>
              </w:rPr>
              <w:t>的单体建筑；</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（4）</w:t>
            </w:r>
            <w:r>
              <w:rPr>
                <w:rFonts w:hint="eastAsia" w:asciiTheme="minorEastAsia" w:hAnsiTheme="minorEastAsia" w:cstheme="minorEastAsia"/>
                <w:color w:val="000000" w:themeColor="text1"/>
                <w:spacing w:val="-4"/>
                <w:kern w:val="0"/>
                <w:sz w:val="20"/>
                <w:szCs w:val="20"/>
              </w:rPr>
              <w:t>钢筋混凝土结构单跨21m以上，30m</w:t>
            </w:r>
            <w:r>
              <w:rPr>
                <w:rFonts w:hint="eastAsia" w:asciiTheme="minorEastAsia" w:hAnsiTheme="minorEastAsia" w:cstheme="minorEastAsia"/>
                <w:color w:val="000000" w:themeColor="text1"/>
                <w:kern w:val="0"/>
                <w:sz w:val="20"/>
                <w:szCs w:val="20"/>
              </w:rPr>
              <w:t>以下的建筑工程；</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（5）钢结构单跨24m以上，36m以下的建筑工程；</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 xml:space="preserve">（6）单项建筑造价3000万元以上，1亿元以下的建筑工程；       </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（7）单体钢结构工程钢结构重量2000T以上，5000T以下的钢结构工程；</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（8）网壳、网架结构短边边跨跨度30m以上，70m以下，且网壳、网架结构重量100T以上，且网壳、网架结构建筑面积1000</w:t>
            </w:r>
            <w:r>
              <w:rPr>
                <w:rFonts w:hint="eastAsia" w:asciiTheme="minorEastAsia" w:hAnsiTheme="minorEastAsia" w:cstheme="minorEastAsia"/>
                <w:color w:val="000000" w:themeColor="text1"/>
                <w:spacing w:val="-3"/>
                <w:kern w:val="0"/>
                <w:sz w:val="20"/>
                <w:szCs w:val="20"/>
              </w:rPr>
              <w:t xml:space="preserve"> 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themeColor="text1"/>
                <w:kern w:val="0"/>
                <w:sz w:val="20"/>
                <w:szCs w:val="20"/>
              </w:rPr>
              <w:t>以上的网壳、网架工程。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4CE58">
            <w:pPr>
              <w:widowControl/>
              <w:spacing w:line="220" w:lineRule="exact"/>
              <w:jc w:val="center"/>
              <w:rPr>
                <w:rFonts w:asciiTheme="minorEastAsia" w:hAnsiTheme="minorEastAsia" w:cstheme="minorEastAsia"/>
                <w:color w:val="000000" w:themeColor="text1"/>
                <w:sz w:val="20"/>
                <w:szCs w:val="20"/>
              </w:rPr>
            </w:pPr>
          </w:p>
        </w:tc>
      </w:tr>
      <w:tr w14:paraId="320E0167">
        <w:tblPrEx>
          <w:tblCellMar>
            <w:top w:w="113" w:type="dxa"/>
            <w:left w:w="57" w:type="dxa"/>
            <w:bottom w:w="57" w:type="dxa"/>
            <w:right w:w="57" w:type="dxa"/>
          </w:tblCellMar>
        </w:tblPrEx>
        <w:trPr>
          <w:trHeight w:val="3545"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12DA5">
            <w:pPr>
              <w:widowControl/>
              <w:spacing w:line="280" w:lineRule="exact"/>
              <w:jc w:val="center"/>
              <w:textAlignment w:val="center"/>
              <w:rPr>
                <w:rFonts w:asciiTheme="minorEastAsia" w:hAnsiTheme="minorEastAsia" w:cstheme="minorEastAsia"/>
                <w:color w:val="000000" w:themeColor="text1"/>
                <w:kern w:val="0"/>
                <w:sz w:val="20"/>
                <w:szCs w:val="20"/>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31D17">
            <w:pPr>
              <w:widowControl/>
              <w:spacing w:line="300" w:lineRule="exact"/>
              <w:jc w:val="center"/>
              <w:textAlignment w:val="center"/>
              <w:rPr>
                <w:rFonts w:asciiTheme="minorEastAsia" w:hAnsiTheme="minorEastAsia" w:cstheme="minorEastAsia"/>
                <w:color w:val="000000" w:themeColor="text1"/>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C1B52">
            <w:pPr>
              <w:widowControl/>
              <w:spacing w:line="28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themeColor="text1"/>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566A2">
            <w:pPr>
              <w:widowControl/>
              <w:spacing w:line="290" w:lineRule="exact"/>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themeColor="text1"/>
                <w:kern w:val="0"/>
                <w:sz w:val="20"/>
                <w:szCs w:val="20"/>
              </w:rPr>
              <w:t>符合下列条件之一 ：</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（1）地上4层以上，12层以下的建筑工程；</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（2）高度10m以上，50m以下的构筑物或建筑物；</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（3）建筑面积1000m</w:t>
            </w:r>
            <w:r>
              <w:rPr>
                <w:rStyle w:val="14"/>
                <w:rFonts w:hint="default" w:asciiTheme="minorEastAsia" w:hAnsiTheme="minorEastAsia" w:eastAsiaTheme="minorEastAsia" w:cstheme="minorEastAsia"/>
                <w:color w:val="000000" w:themeColor="text1"/>
              </w:rPr>
              <w:t>2</w:t>
            </w:r>
            <w:r>
              <w:rPr>
                <w:rStyle w:val="12"/>
                <w:rFonts w:hint="default" w:asciiTheme="minorEastAsia" w:hAnsiTheme="minorEastAsia" w:eastAsiaTheme="minorEastAsia" w:cstheme="minorEastAsia"/>
                <w:color w:val="000000" w:themeColor="text1"/>
              </w:rPr>
              <w:t>以上，1万m</w:t>
            </w:r>
            <w:r>
              <w:rPr>
                <w:rStyle w:val="14"/>
                <w:rFonts w:hint="default" w:asciiTheme="minorEastAsia" w:hAnsiTheme="minorEastAsia" w:eastAsiaTheme="minorEastAsia" w:cstheme="minorEastAsia"/>
                <w:color w:val="000000" w:themeColor="text1"/>
              </w:rPr>
              <w:t>2</w:t>
            </w:r>
            <w:r>
              <w:rPr>
                <w:rStyle w:val="12"/>
                <w:rFonts w:hint="default" w:asciiTheme="minorEastAsia" w:hAnsiTheme="minorEastAsia" w:eastAsiaTheme="minorEastAsia" w:cstheme="minorEastAsia"/>
                <w:color w:val="000000" w:themeColor="text1"/>
              </w:rPr>
              <w:t>以下的单体建筑；</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（4）</w:t>
            </w:r>
            <w:r>
              <w:rPr>
                <w:rStyle w:val="12"/>
                <w:rFonts w:hint="default" w:asciiTheme="minorEastAsia" w:hAnsiTheme="minorEastAsia" w:eastAsiaTheme="minorEastAsia" w:cstheme="minorEastAsia"/>
                <w:color w:val="000000" w:themeColor="text1"/>
                <w:spacing w:val="3"/>
              </w:rPr>
              <w:t>钢筋混凝土结构单跨18m以上、21m</w:t>
            </w:r>
            <w:r>
              <w:rPr>
                <w:rStyle w:val="12"/>
                <w:rFonts w:hint="default" w:asciiTheme="minorEastAsia" w:hAnsiTheme="minorEastAsia" w:eastAsiaTheme="minorEastAsia" w:cstheme="minorEastAsia"/>
                <w:color w:val="000000" w:themeColor="text1"/>
              </w:rPr>
              <w:t>以下的建筑工程；</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（5）钢结构单跨21m以上，24m以下的建筑工程；</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（6）</w:t>
            </w:r>
            <w:r>
              <w:rPr>
                <w:rStyle w:val="12"/>
                <w:rFonts w:hint="default" w:asciiTheme="minorEastAsia" w:hAnsiTheme="minorEastAsia" w:eastAsiaTheme="minorEastAsia" w:cstheme="minorEastAsia"/>
                <w:color w:val="000000" w:themeColor="text1"/>
                <w:spacing w:val="3"/>
              </w:rPr>
              <w:t>单项建筑造价200万元以上3000万</w:t>
            </w:r>
            <w:r>
              <w:rPr>
                <w:rStyle w:val="12"/>
                <w:rFonts w:hint="default" w:asciiTheme="minorEastAsia" w:hAnsiTheme="minorEastAsia" w:eastAsiaTheme="minorEastAsia" w:cstheme="minorEastAsia"/>
                <w:color w:val="000000" w:themeColor="text1"/>
              </w:rPr>
              <w:t xml:space="preserve">元以下的建筑工程；    </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（7）钢结构重量200T以上，2000T以下，且钢结构建筑面积2000m</w:t>
            </w:r>
            <w:r>
              <w:rPr>
                <w:rStyle w:val="14"/>
                <w:rFonts w:hint="default" w:asciiTheme="minorEastAsia" w:hAnsiTheme="minorEastAsia" w:eastAsiaTheme="minorEastAsia" w:cstheme="minorEastAsia"/>
                <w:color w:val="000000" w:themeColor="text1"/>
              </w:rPr>
              <w:t>2</w:t>
            </w:r>
            <w:r>
              <w:rPr>
                <w:rStyle w:val="12"/>
                <w:rFonts w:hint="default" w:asciiTheme="minorEastAsia" w:hAnsiTheme="minorEastAsia" w:eastAsiaTheme="minorEastAsia" w:cstheme="minorEastAsia"/>
                <w:color w:val="000000" w:themeColor="text1"/>
              </w:rPr>
              <w:t>以上的钢结构工程；</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（8）</w:t>
            </w:r>
            <w:r>
              <w:rPr>
                <w:rStyle w:val="12"/>
                <w:rFonts w:hint="default" w:asciiTheme="minorEastAsia" w:hAnsiTheme="minorEastAsia" w:eastAsiaTheme="minorEastAsia" w:cstheme="minorEastAsia"/>
                <w:color w:val="000000" w:themeColor="text1"/>
                <w:spacing w:val="3"/>
              </w:rPr>
              <w:t>网壳、网架结构重量20T以上100T</w:t>
            </w:r>
            <w:r>
              <w:rPr>
                <w:rStyle w:val="12"/>
                <w:rFonts w:hint="default" w:asciiTheme="minorEastAsia" w:hAnsiTheme="minorEastAsia" w:eastAsiaTheme="minorEastAsia" w:cstheme="minorEastAsia"/>
                <w:color w:val="000000" w:themeColor="text1"/>
              </w:rPr>
              <w:t>以下，且网壳、网架结构建筑面积200m</w:t>
            </w:r>
            <w:r>
              <w:rPr>
                <w:rStyle w:val="14"/>
                <w:rFonts w:hint="default" w:asciiTheme="minorEastAsia" w:hAnsiTheme="minorEastAsia" w:eastAsiaTheme="minorEastAsia" w:cstheme="minorEastAsia"/>
                <w:color w:val="000000" w:themeColor="text1"/>
              </w:rPr>
              <w:t>2</w:t>
            </w:r>
            <w:r>
              <w:rPr>
                <w:rStyle w:val="12"/>
                <w:rFonts w:hint="default" w:asciiTheme="minorEastAsia" w:hAnsiTheme="minorEastAsia" w:eastAsiaTheme="minorEastAsia" w:cstheme="minorEastAsia"/>
                <w:color w:val="000000" w:themeColor="text1"/>
              </w:rPr>
              <w:t>以上的网壳，网架工程。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B95BA">
            <w:pPr>
              <w:widowControl/>
              <w:spacing w:line="220" w:lineRule="exact"/>
              <w:jc w:val="center"/>
              <w:rPr>
                <w:rFonts w:asciiTheme="minorEastAsia" w:hAnsiTheme="minorEastAsia" w:cstheme="minorEastAsia"/>
                <w:color w:val="000000" w:themeColor="text1"/>
                <w:sz w:val="20"/>
                <w:szCs w:val="20"/>
              </w:rPr>
            </w:pPr>
          </w:p>
        </w:tc>
      </w:tr>
      <w:tr w14:paraId="02327DC3">
        <w:tblPrEx>
          <w:tblCellMar>
            <w:top w:w="113" w:type="dxa"/>
            <w:left w:w="57" w:type="dxa"/>
            <w:bottom w:w="57" w:type="dxa"/>
            <w:right w:w="57" w:type="dxa"/>
          </w:tblCellMar>
        </w:tblPrEx>
        <w:trPr>
          <w:trHeight w:val="2895" w:hRule="atLeast"/>
          <w:jc w:val="center"/>
        </w:trPr>
        <w:tc>
          <w:tcPr>
            <w:tcW w:w="567" w:type="dxa"/>
            <w:vMerge w:val="restart"/>
            <w:tcBorders>
              <w:top w:val="single" w:color="000000" w:sz="4" w:space="0"/>
              <w:left w:val="single" w:color="000000" w:sz="4" w:space="0"/>
              <w:right w:val="single" w:color="000000" w:sz="4" w:space="0"/>
            </w:tcBorders>
            <w:shd w:val="clear" w:color="auto" w:fill="auto"/>
            <w:vAlign w:val="center"/>
          </w:tcPr>
          <w:p w14:paraId="1F217DB8">
            <w:pPr>
              <w:widowControl/>
              <w:spacing w:line="28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themeColor="text1"/>
                <w:kern w:val="0"/>
                <w:sz w:val="20"/>
                <w:szCs w:val="20"/>
              </w:rPr>
              <w:t>2</w:t>
            </w:r>
          </w:p>
          <w:p w14:paraId="3C0BB77D">
            <w:pPr>
              <w:widowControl/>
              <w:spacing w:line="280" w:lineRule="exact"/>
              <w:jc w:val="center"/>
              <w:textAlignment w:val="center"/>
              <w:rPr>
                <w:rFonts w:asciiTheme="minorEastAsia" w:hAnsiTheme="minorEastAsia" w:cstheme="minorEastAsia"/>
                <w:color w:val="000000" w:themeColor="text1"/>
                <w:kern w:val="0"/>
                <w:sz w:val="20"/>
                <w:szCs w:val="20"/>
              </w:rPr>
            </w:pPr>
          </w:p>
        </w:tc>
        <w:tc>
          <w:tcPr>
            <w:tcW w:w="850" w:type="dxa"/>
            <w:vMerge w:val="restart"/>
            <w:tcBorders>
              <w:top w:val="single" w:color="000000" w:sz="4" w:space="0"/>
              <w:left w:val="single" w:color="000000" w:sz="4" w:space="0"/>
              <w:right w:val="single" w:color="000000" w:sz="4" w:space="0"/>
            </w:tcBorders>
            <w:shd w:val="clear" w:color="auto" w:fill="auto"/>
            <w:vAlign w:val="center"/>
          </w:tcPr>
          <w:p w14:paraId="5733F08E">
            <w:pPr>
              <w:widowControl/>
              <w:spacing w:line="30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themeColor="text1"/>
                <w:kern w:val="0"/>
                <w:sz w:val="20"/>
                <w:szCs w:val="20"/>
              </w:rPr>
              <w:t>住宅</w:t>
            </w:r>
            <w:r>
              <w:rPr>
                <w:rFonts w:hint="eastAsia" w:asciiTheme="minorEastAsia" w:hAnsiTheme="minorEastAsia" w:cstheme="minorEastAsia"/>
                <w:color w:val="000000" w:themeColor="text1"/>
                <w:kern w:val="0"/>
                <w:sz w:val="20"/>
                <w:szCs w:val="20"/>
              </w:rPr>
              <w:br w:type="textWrapping"/>
            </w:r>
            <w:r>
              <w:rPr>
                <w:rFonts w:hint="eastAsia" w:asciiTheme="minorEastAsia" w:hAnsiTheme="minorEastAsia" w:cstheme="minorEastAsia"/>
                <w:color w:val="000000" w:themeColor="text1"/>
                <w:kern w:val="0"/>
                <w:sz w:val="20"/>
                <w:szCs w:val="20"/>
              </w:rPr>
              <w:t>宿舍</w:t>
            </w:r>
          </w:p>
          <w:p w14:paraId="33C92FD9">
            <w:pPr>
              <w:widowControl/>
              <w:spacing w:line="300" w:lineRule="exact"/>
              <w:textAlignment w:val="center"/>
              <w:rPr>
                <w:rFonts w:asciiTheme="minorEastAsia" w:hAnsiTheme="minorEastAsia" w:cstheme="minorEastAsia"/>
                <w:color w:val="000000" w:themeColor="text1"/>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4CF89">
            <w:pPr>
              <w:widowControl/>
              <w:spacing w:line="28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themeColor="text1"/>
                <w:kern w:val="0"/>
                <w:sz w:val="20"/>
                <w:szCs w:val="20"/>
              </w:rPr>
              <w:t>大型</w:t>
            </w:r>
          </w:p>
          <w:p w14:paraId="6DF917F9">
            <w:pPr>
              <w:widowControl/>
              <w:spacing w:line="280" w:lineRule="exact"/>
              <w:jc w:val="center"/>
              <w:textAlignment w:val="center"/>
              <w:rPr>
                <w:rFonts w:asciiTheme="minorEastAsia" w:hAnsiTheme="minorEastAsia" w:cstheme="minorEastAsia"/>
                <w:color w:val="000000" w:themeColor="text1"/>
                <w:kern w:val="0"/>
                <w:sz w:val="20"/>
                <w:szCs w:val="20"/>
              </w:rPr>
            </w:pP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87A13">
            <w:pPr>
              <w:widowControl/>
              <w:spacing w:line="280" w:lineRule="exact"/>
              <w:textAlignment w:val="center"/>
              <w:rPr>
                <w:rStyle w:val="12"/>
                <w:rFonts w:hint="default" w:asciiTheme="minorEastAsia" w:hAnsiTheme="minorEastAsia" w:eastAsiaTheme="minorEastAsia" w:cstheme="minorEastAsia"/>
                <w:color w:val="000000" w:themeColor="text1"/>
                <w:spacing w:val="3"/>
              </w:rPr>
            </w:pPr>
            <w:r>
              <w:rPr>
                <w:rFonts w:hint="eastAsia" w:asciiTheme="minorEastAsia" w:hAnsiTheme="minorEastAsia" w:cstheme="minorEastAsia"/>
                <w:color w:val="000000" w:themeColor="text1"/>
                <w:kern w:val="0"/>
                <w:sz w:val="20"/>
                <w:szCs w:val="20"/>
              </w:rPr>
              <w:t>符合下列条件之一 ：</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cstheme="minorEastAsia"/>
                <w:color w:val="000000" w:themeColor="text1"/>
              </w:rPr>
              <w:t>（</w:t>
            </w:r>
            <w:r>
              <w:rPr>
                <w:rStyle w:val="12"/>
                <w:rFonts w:hint="default" w:asciiTheme="minorEastAsia" w:hAnsiTheme="minorEastAsia" w:eastAsiaTheme="minorEastAsia" w:cstheme="minorEastAsia"/>
                <w:color w:val="000000" w:themeColor="text1"/>
              </w:rPr>
              <w:t>1</w:t>
            </w:r>
            <w:r>
              <w:rPr>
                <w:rStyle w:val="12"/>
                <w:rFonts w:hint="default" w:asciiTheme="minorEastAsia" w:hAnsiTheme="minorEastAsia" w:cstheme="minorEastAsia"/>
                <w:color w:val="000000" w:themeColor="text1"/>
              </w:rPr>
              <w:t>）</w:t>
            </w:r>
            <w:r>
              <w:rPr>
                <w:rStyle w:val="12"/>
                <w:rFonts w:hint="default" w:asciiTheme="minorEastAsia" w:hAnsiTheme="minorEastAsia" w:eastAsiaTheme="minorEastAsia" w:cstheme="minorEastAsia"/>
                <w:color w:val="000000" w:themeColor="text1"/>
              </w:rPr>
              <w:t>地上25层以上的住宅建筑；</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spacing w:val="-10"/>
              </w:rPr>
              <w:t>（2）建筑面积3万m</w:t>
            </w:r>
            <w:r>
              <w:rPr>
                <w:rStyle w:val="14"/>
                <w:rFonts w:hint="default" w:asciiTheme="minorEastAsia" w:hAnsiTheme="minorEastAsia" w:eastAsiaTheme="minorEastAsia" w:cstheme="minorEastAsia"/>
                <w:color w:val="000000" w:themeColor="text1"/>
                <w:spacing w:val="-10"/>
              </w:rPr>
              <w:t>2</w:t>
            </w:r>
            <w:r>
              <w:rPr>
                <w:rStyle w:val="12"/>
                <w:rFonts w:hint="default" w:asciiTheme="minorEastAsia" w:hAnsiTheme="minorEastAsia" w:eastAsiaTheme="minorEastAsia" w:cstheme="minorEastAsia"/>
                <w:color w:val="000000" w:themeColor="text1"/>
                <w:spacing w:val="-10"/>
              </w:rPr>
              <w:t>以上的单体住宅建筑；</w:t>
            </w:r>
            <w:r>
              <w:rPr>
                <w:rStyle w:val="12"/>
                <w:rFonts w:hint="default" w:asciiTheme="minorEastAsia" w:hAnsiTheme="minorEastAsia" w:eastAsiaTheme="minorEastAsia" w:cstheme="minorEastAsia"/>
                <w:color w:val="000000" w:themeColor="text1"/>
                <w:spacing w:val="-10"/>
              </w:rPr>
              <w:br w:type="textWrapping"/>
            </w:r>
            <w:r>
              <w:rPr>
                <w:rStyle w:val="12"/>
                <w:rFonts w:hint="default" w:asciiTheme="minorEastAsia" w:hAnsiTheme="minorEastAsia" w:eastAsiaTheme="minorEastAsia" w:cstheme="minorEastAsia"/>
                <w:color w:val="000000" w:themeColor="text1"/>
                <w:spacing w:val="-10"/>
              </w:rPr>
              <w:t>（3）单项建筑造价1亿元以上的住宅建筑；</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（4）建筑面积30万m</w:t>
            </w:r>
            <w:r>
              <w:rPr>
                <w:rStyle w:val="14"/>
                <w:rFonts w:hint="default" w:asciiTheme="minorEastAsia" w:hAnsiTheme="minorEastAsia" w:eastAsiaTheme="minorEastAsia" w:cstheme="minorEastAsia"/>
                <w:color w:val="000000" w:themeColor="text1"/>
              </w:rPr>
              <w:t>2</w:t>
            </w:r>
            <w:r>
              <w:rPr>
                <w:rStyle w:val="12"/>
                <w:rFonts w:hint="default" w:asciiTheme="minorEastAsia" w:hAnsiTheme="minorEastAsia" w:eastAsiaTheme="minorEastAsia" w:cstheme="minorEastAsia"/>
                <w:color w:val="000000" w:themeColor="text1"/>
              </w:rPr>
              <w:t>以上的住宅小区或建筑群体工程；</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（5）单体钢结构工程钢结构重量5000T以上的钢结构工程。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B409F">
            <w:pPr>
              <w:widowControl/>
              <w:spacing w:line="220" w:lineRule="exact"/>
              <w:jc w:val="center"/>
              <w:rPr>
                <w:rFonts w:asciiTheme="minorEastAsia" w:hAnsiTheme="minorEastAsia" w:cstheme="minorEastAsia"/>
                <w:color w:val="000000" w:themeColor="text1"/>
                <w:sz w:val="20"/>
                <w:szCs w:val="20"/>
              </w:rPr>
            </w:pPr>
          </w:p>
        </w:tc>
      </w:tr>
      <w:tr w14:paraId="2E747583">
        <w:tblPrEx>
          <w:tblCellMar>
            <w:top w:w="113" w:type="dxa"/>
            <w:left w:w="57" w:type="dxa"/>
            <w:bottom w:w="57" w:type="dxa"/>
            <w:right w:w="57" w:type="dxa"/>
          </w:tblCellMar>
        </w:tblPrEx>
        <w:trPr>
          <w:trHeight w:val="3545" w:hRule="atLeast"/>
          <w:jc w:val="center"/>
        </w:trPr>
        <w:tc>
          <w:tcPr>
            <w:tcW w:w="567" w:type="dxa"/>
            <w:vMerge w:val="continue"/>
            <w:tcBorders>
              <w:left w:val="single" w:color="000000" w:sz="4" w:space="0"/>
              <w:right w:val="single" w:color="000000" w:sz="4" w:space="0"/>
            </w:tcBorders>
            <w:shd w:val="clear" w:color="auto" w:fill="auto"/>
            <w:vAlign w:val="center"/>
          </w:tcPr>
          <w:p w14:paraId="0736E791">
            <w:pPr>
              <w:widowControl/>
              <w:spacing w:line="280" w:lineRule="exact"/>
              <w:jc w:val="center"/>
              <w:textAlignment w:val="center"/>
              <w:rPr>
                <w:rFonts w:asciiTheme="minorEastAsia" w:hAnsiTheme="minorEastAsia" w:cstheme="minorEastAsia"/>
                <w:color w:val="000000" w:themeColor="text1"/>
                <w:kern w:val="0"/>
                <w:sz w:val="20"/>
                <w:szCs w:val="20"/>
              </w:rPr>
            </w:pPr>
          </w:p>
        </w:tc>
        <w:tc>
          <w:tcPr>
            <w:tcW w:w="850" w:type="dxa"/>
            <w:vMerge w:val="continue"/>
            <w:tcBorders>
              <w:left w:val="single" w:color="000000" w:sz="4" w:space="0"/>
              <w:right w:val="single" w:color="000000" w:sz="4" w:space="0"/>
            </w:tcBorders>
            <w:shd w:val="clear" w:color="auto" w:fill="auto"/>
            <w:vAlign w:val="center"/>
          </w:tcPr>
          <w:p w14:paraId="5C9C9670">
            <w:pPr>
              <w:widowControl/>
              <w:spacing w:line="300" w:lineRule="exact"/>
              <w:jc w:val="center"/>
              <w:textAlignment w:val="center"/>
              <w:rPr>
                <w:rFonts w:asciiTheme="minorEastAsia" w:hAnsiTheme="minorEastAsia" w:cstheme="minorEastAsia"/>
                <w:color w:val="000000" w:themeColor="text1"/>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1C534">
            <w:pPr>
              <w:widowControl/>
              <w:spacing w:line="28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themeColor="text1"/>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B18AD">
            <w:pPr>
              <w:widowControl/>
              <w:spacing w:line="280" w:lineRule="exact"/>
              <w:textAlignment w:val="center"/>
              <w:rPr>
                <w:rStyle w:val="12"/>
                <w:rFonts w:hint="default" w:asciiTheme="minorEastAsia" w:hAnsiTheme="minorEastAsia" w:eastAsiaTheme="minorEastAsia" w:cstheme="minorEastAsia"/>
                <w:color w:val="000000" w:themeColor="text1"/>
                <w:spacing w:val="3"/>
              </w:rPr>
            </w:pPr>
            <w:r>
              <w:rPr>
                <w:rFonts w:hint="eastAsia" w:asciiTheme="minorEastAsia" w:hAnsiTheme="minorEastAsia" w:cstheme="minorEastAsia"/>
                <w:color w:val="000000" w:themeColor="text1"/>
                <w:kern w:val="0"/>
                <w:sz w:val="20"/>
                <w:szCs w:val="20"/>
              </w:rPr>
              <w:t>符合下列条件之一 ：</w:t>
            </w:r>
            <w:r>
              <w:rPr>
                <w:rStyle w:val="16"/>
                <w:rFonts w:hint="default" w:asciiTheme="minorEastAsia" w:hAnsiTheme="minorEastAsia" w:eastAsiaTheme="minorEastAsia" w:cstheme="minorEastAsia"/>
                <w:color w:val="000000" w:themeColor="text1"/>
              </w:rPr>
              <w:br w:type="textWrapping"/>
            </w:r>
            <w:r>
              <w:rPr>
                <w:rStyle w:val="16"/>
                <w:rFonts w:hint="default" w:asciiTheme="minorEastAsia" w:hAnsiTheme="minorEastAsia" w:eastAsiaTheme="minorEastAsia" w:cstheme="minorEastAsia"/>
                <w:color w:val="000000" w:themeColor="text1"/>
              </w:rPr>
              <w:t>（1）地上12层以上、25层以下的住宅建筑；</w:t>
            </w:r>
            <w:r>
              <w:rPr>
                <w:rStyle w:val="16"/>
                <w:rFonts w:hint="default" w:asciiTheme="minorEastAsia" w:hAnsiTheme="minorEastAsia" w:eastAsiaTheme="minorEastAsia" w:cstheme="minorEastAsia"/>
                <w:color w:val="000000" w:themeColor="text1"/>
              </w:rPr>
              <w:br w:type="textWrapping"/>
            </w:r>
            <w:r>
              <w:rPr>
                <w:rStyle w:val="16"/>
                <w:rFonts w:hint="default" w:asciiTheme="minorEastAsia" w:hAnsiTheme="minorEastAsia" w:eastAsiaTheme="minorEastAsia" w:cstheme="minorEastAsia"/>
                <w:color w:val="000000" w:themeColor="text1"/>
              </w:rPr>
              <w:t>（2）建筑面积1万m</w:t>
            </w:r>
            <w:r>
              <w:rPr>
                <w:rStyle w:val="17"/>
                <w:rFonts w:hint="default" w:asciiTheme="minorEastAsia" w:hAnsiTheme="minorEastAsia" w:eastAsiaTheme="minorEastAsia" w:cstheme="minorEastAsia"/>
                <w:color w:val="000000" w:themeColor="text1"/>
              </w:rPr>
              <w:t>2</w:t>
            </w:r>
            <w:r>
              <w:rPr>
                <w:rStyle w:val="16"/>
                <w:rFonts w:hint="default" w:asciiTheme="minorEastAsia" w:hAnsiTheme="minorEastAsia" w:eastAsiaTheme="minorEastAsia" w:cstheme="minorEastAsia"/>
                <w:color w:val="000000" w:themeColor="text1"/>
              </w:rPr>
              <w:t>以上、3万m</w:t>
            </w:r>
            <w:r>
              <w:rPr>
                <w:rStyle w:val="17"/>
                <w:rFonts w:hint="default" w:asciiTheme="minorEastAsia" w:hAnsiTheme="minorEastAsia" w:eastAsiaTheme="minorEastAsia" w:cstheme="minorEastAsia"/>
                <w:color w:val="000000" w:themeColor="text1"/>
              </w:rPr>
              <w:t>2</w:t>
            </w:r>
            <w:r>
              <w:rPr>
                <w:rStyle w:val="16"/>
                <w:rFonts w:hint="default" w:asciiTheme="minorEastAsia" w:hAnsiTheme="minorEastAsia" w:eastAsiaTheme="minorEastAsia" w:cstheme="minorEastAsia"/>
                <w:color w:val="000000" w:themeColor="text1"/>
              </w:rPr>
              <w:t>以下的单体住宅建筑；</w:t>
            </w:r>
            <w:r>
              <w:rPr>
                <w:rStyle w:val="16"/>
                <w:rFonts w:hint="default" w:asciiTheme="minorEastAsia" w:hAnsiTheme="minorEastAsia" w:eastAsiaTheme="minorEastAsia" w:cstheme="minorEastAsia"/>
                <w:color w:val="000000" w:themeColor="text1"/>
              </w:rPr>
              <w:br w:type="textWrapping"/>
            </w:r>
            <w:r>
              <w:rPr>
                <w:rStyle w:val="16"/>
                <w:rFonts w:hint="default" w:asciiTheme="minorEastAsia" w:hAnsiTheme="minorEastAsia" w:eastAsiaTheme="minorEastAsia" w:cstheme="minorEastAsia"/>
                <w:color w:val="000000" w:themeColor="text1"/>
              </w:rPr>
              <w:t>（3）单项建筑造价3000万元以上、1亿元以下的住宅建筑；</w:t>
            </w:r>
            <w:r>
              <w:rPr>
                <w:rStyle w:val="16"/>
                <w:rFonts w:hint="default" w:asciiTheme="minorEastAsia" w:hAnsiTheme="minorEastAsia" w:eastAsiaTheme="minorEastAsia" w:cstheme="minorEastAsia"/>
                <w:color w:val="000000" w:themeColor="text1"/>
              </w:rPr>
              <w:br w:type="textWrapping"/>
            </w:r>
            <w:r>
              <w:rPr>
                <w:rStyle w:val="16"/>
                <w:rFonts w:hint="default" w:asciiTheme="minorEastAsia" w:hAnsiTheme="minorEastAsia" w:eastAsiaTheme="minorEastAsia" w:cstheme="minorEastAsia"/>
                <w:color w:val="000000" w:themeColor="text1"/>
              </w:rPr>
              <w:t>（4）建筑面积20万m</w:t>
            </w:r>
            <w:r>
              <w:rPr>
                <w:rStyle w:val="17"/>
                <w:rFonts w:hint="default" w:asciiTheme="minorEastAsia" w:hAnsiTheme="minorEastAsia" w:eastAsiaTheme="minorEastAsia" w:cstheme="minorEastAsia"/>
                <w:color w:val="000000" w:themeColor="text1"/>
              </w:rPr>
              <w:t>2</w:t>
            </w:r>
            <w:r>
              <w:rPr>
                <w:rStyle w:val="17"/>
                <w:rFonts w:hint="default" w:asciiTheme="minorEastAsia" w:hAnsiTheme="minorEastAsia" w:eastAsiaTheme="minorEastAsia" w:cstheme="minorEastAsia"/>
                <w:color w:val="000000" w:themeColor="text1"/>
                <w:vertAlign w:val="baseline"/>
              </w:rPr>
              <w:t>以上、30万</w:t>
            </w:r>
            <w:r>
              <w:rPr>
                <w:rStyle w:val="16"/>
                <w:rFonts w:hint="default" w:asciiTheme="minorEastAsia" w:hAnsiTheme="minorEastAsia" w:eastAsiaTheme="minorEastAsia" w:cstheme="minorEastAsia"/>
                <w:color w:val="000000" w:themeColor="text1"/>
              </w:rPr>
              <w:t>m</w:t>
            </w:r>
            <w:r>
              <w:rPr>
                <w:rStyle w:val="17"/>
                <w:rFonts w:hint="default" w:asciiTheme="minorEastAsia" w:hAnsiTheme="minorEastAsia" w:eastAsiaTheme="minorEastAsia" w:cstheme="minorEastAsia"/>
                <w:color w:val="000000" w:themeColor="text1"/>
              </w:rPr>
              <w:t>2</w:t>
            </w:r>
            <w:r>
              <w:rPr>
                <w:rStyle w:val="17"/>
                <w:rFonts w:hint="default" w:asciiTheme="minorEastAsia" w:hAnsiTheme="minorEastAsia" w:eastAsiaTheme="minorEastAsia" w:cstheme="minorEastAsia"/>
                <w:color w:val="000000" w:themeColor="text1"/>
                <w:vertAlign w:val="baseline"/>
              </w:rPr>
              <w:t>以下的住宅小区或建筑群体工程；</w:t>
            </w:r>
            <w:r>
              <w:rPr>
                <w:rStyle w:val="17"/>
                <w:rFonts w:hint="default" w:asciiTheme="minorEastAsia" w:hAnsiTheme="minorEastAsia" w:eastAsiaTheme="minorEastAsia" w:cstheme="minorEastAsia"/>
                <w:color w:val="000000" w:themeColor="text1"/>
                <w:vertAlign w:val="baseline"/>
              </w:rPr>
              <w:br w:type="textWrapping"/>
            </w:r>
            <w:r>
              <w:rPr>
                <w:rStyle w:val="18"/>
                <w:rFonts w:hint="default" w:asciiTheme="minorEastAsia" w:hAnsiTheme="minorEastAsia" w:eastAsiaTheme="minorEastAsia" w:cstheme="minorEastAsia"/>
                <w:color w:val="000000" w:themeColor="text1"/>
                <w:sz w:val="20"/>
                <w:szCs w:val="20"/>
                <w:vertAlign w:val="baseline"/>
              </w:rPr>
              <w:t>（5）单体钢结构工程钢结构重量2000T以上、5000T以下的钢结构工程。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E7C27">
            <w:pPr>
              <w:widowControl/>
              <w:spacing w:line="220" w:lineRule="exact"/>
              <w:jc w:val="center"/>
              <w:rPr>
                <w:rFonts w:asciiTheme="minorEastAsia" w:hAnsiTheme="minorEastAsia" w:cstheme="minorEastAsia"/>
                <w:color w:val="000000" w:themeColor="text1"/>
                <w:sz w:val="20"/>
                <w:szCs w:val="20"/>
              </w:rPr>
            </w:pPr>
          </w:p>
        </w:tc>
      </w:tr>
      <w:tr w14:paraId="1B738114">
        <w:tblPrEx>
          <w:tblCellMar>
            <w:top w:w="113" w:type="dxa"/>
            <w:left w:w="57" w:type="dxa"/>
            <w:bottom w:w="57" w:type="dxa"/>
            <w:right w:w="57" w:type="dxa"/>
          </w:tblCellMar>
        </w:tblPrEx>
        <w:trPr>
          <w:trHeight w:val="3545" w:hRule="atLeast"/>
          <w:jc w:val="center"/>
        </w:trPr>
        <w:tc>
          <w:tcPr>
            <w:tcW w:w="567" w:type="dxa"/>
            <w:vMerge w:val="continue"/>
            <w:tcBorders>
              <w:left w:val="single" w:color="000000" w:sz="4" w:space="0"/>
              <w:bottom w:val="single" w:color="000000" w:sz="4" w:space="0"/>
              <w:right w:val="single" w:color="000000" w:sz="4" w:space="0"/>
            </w:tcBorders>
            <w:shd w:val="clear" w:color="auto" w:fill="auto"/>
            <w:vAlign w:val="center"/>
          </w:tcPr>
          <w:p w14:paraId="14E4B0A6">
            <w:pPr>
              <w:widowControl/>
              <w:spacing w:line="280" w:lineRule="exact"/>
              <w:jc w:val="center"/>
              <w:textAlignment w:val="center"/>
              <w:rPr>
                <w:rFonts w:asciiTheme="minorEastAsia" w:hAnsiTheme="minorEastAsia" w:cstheme="minorEastAsia"/>
                <w:color w:val="000000" w:themeColor="text1"/>
                <w:kern w:val="0"/>
                <w:sz w:val="20"/>
                <w:szCs w:val="20"/>
              </w:rPr>
            </w:pPr>
          </w:p>
        </w:tc>
        <w:tc>
          <w:tcPr>
            <w:tcW w:w="850" w:type="dxa"/>
            <w:vMerge w:val="continue"/>
            <w:tcBorders>
              <w:left w:val="single" w:color="000000" w:sz="4" w:space="0"/>
              <w:bottom w:val="single" w:color="000000" w:sz="4" w:space="0"/>
              <w:right w:val="single" w:color="000000" w:sz="4" w:space="0"/>
            </w:tcBorders>
            <w:shd w:val="clear" w:color="auto" w:fill="auto"/>
            <w:vAlign w:val="center"/>
          </w:tcPr>
          <w:p w14:paraId="153C6EDA">
            <w:pPr>
              <w:widowControl/>
              <w:spacing w:line="300" w:lineRule="exact"/>
              <w:jc w:val="center"/>
              <w:textAlignment w:val="center"/>
              <w:rPr>
                <w:rFonts w:asciiTheme="minorEastAsia" w:hAnsiTheme="minorEastAsia" w:cstheme="minorEastAsia"/>
                <w:color w:val="000000" w:themeColor="text1"/>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7C52B">
            <w:pPr>
              <w:widowControl/>
              <w:spacing w:line="28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themeColor="text1"/>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D8BD8">
            <w:pPr>
              <w:widowControl/>
              <w:spacing w:line="280" w:lineRule="exact"/>
              <w:textAlignment w:val="center"/>
              <w:rPr>
                <w:rStyle w:val="12"/>
                <w:rFonts w:hint="default" w:asciiTheme="minorEastAsia" w:hAnsiTheme="minorEastAsia" w:eastAsiaTheme="minorEastAsia" w:cstheme="minorEastAsia"/>
                <w:color w:val="000000" w:themeColor="text1"/>
              </w:rPr>
            </w:pPr>
            <w:r>
              <w:rPr>
                <w:rFonts w:hint="eastAsia" w:asciiTheme="minorEastAsia" w:hAnsiTheme="minorEastAsia" w:cstheme="minorEastAsia"/>
                <w:color w:val="000000" w:themeColor="text1"/>
                <w:kern w:val="0"/>
                <w:sz w:val="20"/>
                <w:szCs w:val="20"/>
              </w:rPr>
              <w:t>符合下列条件之一 ：</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（1）地上4层以上12层以下的住宅建筑；</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（2）建筑面积1000m</w:t>
            </w:r>
            <w:r>
              <w:rPr>
                <w:rStyle w:val="14"/>
                <w:rFonts w:hint="default" w:asciiTheme="minorEastAsia" w:hAnsiTheme="minorEastAsia" w:eastAsiaTheme="minorEastAsia" w:cstheme="minorEastAsia"/>
                <w:color w:val="000000" w:themeColor="text1"/>
              </w:rPr>
              <w:t>2</w:t>
            </w:r>
            <w:r>
              <w:rPr>
                <w:rStyle w:val="12"/>
                <w:rFonts w:hint="default" w:asciiTheme="minorEastAsia" w:hAnsiTheme="minorEastAsia" w:eastAsiaTheme="minorEastAsia" w:cstheme="minorEastAsia"/>
                <w:color w:val="000000" w:themeColor="text1"/>
              </w:rPr>
              <w:t>以上，1万m</w:t>
            </w:r>
            <w:r>
              <w:rPr>
                <w:rStyle w:val="14"/>
                <w:rFonts w:hint="default" w:asciiTheme="minorEastAsia" w:hAnsiTheme="minorEastAsia" w:eastAsiaTheme="minorEastAsia" w:cstheme="minorEastAsia"/>
                <w:color w:val="000000" w:themeColor="text1"/>
              </w:rPr>
              <w:t>2</w:t>
            </w:r>
            <w:r>
              <w:rPr>
                <w:rStyle w:val="12"/>
                <w:rFonts w:hint="default" w:asciiTheme="minorEastAsia" w:hAnsiTheme="minorEastAsia" w:eastAsiaTheme="minorEastAsia" w:cstheme="minorEastAsia"/>
                <w:color w:val="000000" w:themeColor="text1"/>
              </w:rPr>
              <w:t>以下的单体住宅建筑；</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（3）单项建筑造价200万元以上，3000万元以下的住宅建筑；</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（4）建筑面积10万m</w:t>
            </w:r>
            <w:r>
              <w:rPr>
                <w:rStyle w:val="14"/>
                <w:rFonts w:hint="default" w:asciiTheme="minorEastAsia" w:hAnsiTheme="minorEastAsia" w:eastAsiaTheme="minorEastAsia" w:cstheme="minorEastAsia"/>
                <w:color w:val="000000" w:themeColor="text1"/>
              </w:rPr>
              <w:t>2</w:t>
            </w:r>
            <w:r>
              <w:rPr>
                <w:rStyle w:val="12"/>
                <w:rFonts w:hint="default" w:asciiTheme="minorEastAsia" w:hAnsiTheme="minorEastAsia" w:eastAsiaTheme="minorEastAsia" w:cstheme="minorEastAsia"/>
                <w:color w:val="000000" w:themeColor="text1"/>
              </w:rPr>
              <w:t>以上，20万m</w:t>
            </w:r>
            <w:r>
              <w:rPr>
                <w:rStyle w:val="14"/>
                <w:rFonts w:hint="default" w:asciiTheme="minorEastAsia" w:hAnsiTheme="minorEastAsia" w:eastAsiaTheme="minorEastAsia" w:cstheme="minorEastAsia"/>
                <w:color w:val="000000" w:themeColor="text1"/>
              </w:rPr>
              <w:t>2</w:t>
            </w:r>
            <w:r>
              <w:rPr>
                <w:rStyle w:val="12"/>
                <w:rFonts w:hint="default" w:asciiTheme="minorEastAsia" w:hAnsiTheme="minorEastAsia" w:eastAsiaTheme="minorEastAsia" w:cstheme="minorEastAsia"/>
                <w:color w:val="000000" w:themeColor="text1"/>
              </w:rPr>
              <w:t>以下的住宅小区或建筑群体工程；</w:t>
            </w:r>
            <w:r>
              <w:rPr>
                <w:rStyle w:val="12"/>
                <w:rFonts w:hint="default" w:asciiTheme="minorEastAsia" w:hAnsiTheme="minorEastAsia" w:eastAsiaTheme="minorEastAsia" w:cstheme="minorEastAsia"/>
                <w:color w:val="000000" w:themeColor="text1"/>
              </w:rPr>
              <w:br w:type="textWrapping"/>
            </w:r>
            <w:r>
              <w:rPr>
                <w:rStyle w:val="12"/>
                <w:rFonts w:hint="default" w:asciiTheme="minorEastAsia" w:hAnsiTheme="minorEastAsia" w:eastAsiaTheme="minorEastAsia" w:cstheme="minorEastAsia"/>
                <w:color w:val="000000" w:themeColor="text1"/>
              </w:rPr>
              <w:t>（5）</w:t>
            </w:r>
            <w:r>
              <w:rPr>
                <w:rStyle w:val="12"/>
                <w:rFonts w:hint="default" w:asciiTheme="minorEastAsia" w:hAnsiTheme="minorEastAsia" w:eastAsiaTheme="minorEastAsia" w:cstheme="minorEastAsia"/>
                <w:color w:val="000000" w:themeColor="text1"/>
                <w:spacing w:val="-2"/>
              </w:rPr>
              <w:t>钢结构重量200T以上2000T以下，</w:t>
            </w:r>
            <w:r>
              <w:rPr>
                <w:rStyle w:val="12"/>
                <w:rFonts w:hint="default" w:asciiTheme="minorEastAsia" w:hAnsiTheme="minorEastAsia" w:eastAsiaTheme="minorEastAsia" w:cstheme="minorEastAsia"/>
                <w:color w:val="000000" w:themeColor="text1"/>
              </w:rPr>
              <w:t>且钢结构建筑面积2000m</w:t>
            </w:r>
            <w:r>
              <w:rPr>
                <w:rStyle w:val="14"/>
                <w:rFonts w:hint="default" w:asciiTheme="minorEastAsia" w:hAnsiTheme="minorEastAsia" w:eastAsiaTheme="minorEastAsia" w:cstheme="minorEastAsia"/>
                <w:color w:val="000000" w:themeColor="text1"/>
              </w:rPr>
              <w:t>2</w:t>
            </w:r>
            <w:r>
              <w:rPr>
                <w:rStyle w:val="12"/>
                <w:rFonts w:hint="default" w:asciiTheme="minorEastAsia" w:hAnsiTheme="minorEastAsia" w:eastAsiaTheme="minorEastAsia" w:cstheme="minorEastAsia"/>
                <w:color w:val="000000" w:themeColor="text1"/>
              </w:rPr>
              <w:t>以上的钢结构工程。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D94FA">
            <w:pPr>
              <w:widowControl/>
              <w:spacing w:line="220" w:lineRule="exact"/>
              <w:jc w:val="center"/>
              <w:rPr>
                <w:rFonts w:asciiTheme="minorEastAsia" w:hAnsiTheme="minorEastAsia" w:cstheme="minorEastAsia"/>
                <w:color w:val="000000" w:themeColor="text1"/>
                <w:sz w:val="20"/>
                <w:szCs w:val="20"/>
              </w:rPr>
            </w:pPr>
          </w:p>
        </w:tc>
      </w:tr>
    </w:tbl>
    <w:p w14:paraId="56372814">
      <w:pPr>
        <w:spacing w:line="220" w:lineRule="exact"/>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1A6B382C">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二、建筑学专业</w:t>
      </w:r>
    </w:p>
    <w:tbl>
      <w:tblPr>
        <w:tblStyle w:val="7"/>
        <w:tblW w:w="10204" w:type="dxa"/>
        <w:jc w:val="center"/>
        <w:tblLayout w:type="fixed"/>
        <w:tblCellMar>
          <w:top w:w="113" w:type="dxa"/>
          <w:left w:w="57" w:type="dxa"/>
          <w:bottom w:w="57" w:type="dxa"/>
          <w:right w:w="57" w:type="dxa"/>
        </w:tblCellMar>
      </w:tblPr>
      <w:tblGrid>
        <w:gridCol w:w="567"/>
        <w:gridCol w:w="850"/>
        <w:gridCol w:w="850"/>
        <w:gridCol w:w="6803"/>
        <w:gridCol w:w="1134"/>
      </w:tblGrid>
      <w:tr w14:paraId="41AA10B0">
        <w:tblPrEx>
          <w:tblCellMar>
            <w:top w:w="113" w:type="dxa"/>
            <w:left w:w="57" w:type="dxa"/>
            <w:bottom w:w="57" w:type="dxa"/>
            <w:right w:w="57" w:type="dxa"/>
          </w:tblCellMar>
        </w:tblPrEx>
        <w:trPr>
          <w:trHeight w:val="567" w:hRule="atLeast"/>
          <w:tblHeader/>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8C3E2">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序号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21414">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3F5804DC">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类型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E5E15">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57C25E2C">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规模</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AE24E">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参考标准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AD6A4">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备注</w:t>
            </w:r>
          </w:p>
        </w:tc>
      </w:tr>
      <w:tr w14:paraId="708959FA">
        <w:tblPrEx>
          <w:tblCellMar>
            <w:top w:w="113" w:type="dxa"/>
            <w:left w:w="57" w:type="dxa"/>
            <w:bottom w:w="57" w:type="dxa"/>
            <w:right w:w="57" w:type="dxa"/>
          </w:tblCellMar>
        </w:tblPrEx>
        <w:trPr>
          <w:trHeight w:val="1888" w:hRule="atLeast"/>
          <w:jc w:val="center"/>
        </w:trPr>
        <w:tc>
          <w:tcPr>
            <w:tcW w:w="567" w:type="dxa"/>
            <w:vMerge w:val="restart"/>
            <w:tcBorders>
              <w:top w:val="single" w:color="000000" w:sz="4" w:space="0"/>
              <w:left w:val="single" w:color="000000" w:sz="4" w:space="0"/>
              <w:right w:val="single" w:color="000000" w:sz="4" w:space="0"/>
            </w:tcBorders>
            <w:shd w:val="clear" w:color="auto" w:fill="auto"/>
            <w:vAlign w:val="center"/>
          </w:tcPr>
          <w:p w14:paraId="7FDAC13F">
            <w:pPr>
              <w:widowControl/>
              <w:spacing w:line="22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kern w:val="0"/>
                <w:sz w:val="20"/>
                <w:szCs w:val="20"/>
              </w:rPr>
              <w:t>1</w:t>
            </w:r>
          </w:p>
        </w:tc>
        <w:tc>
          <w:tcPr>
            <w:tcW w:w="850" w:type="dxa"/>
            <w:vMerge w:val="restart"/>
            <w:tcBorders>
              <w:top w:val="single" w:color="000000" w:sz="4" w:space="0"/>
              <w:left w:val="single" w:color="000000" w:sz="4" w:space="0"/>
              <w:right w:val="single" w:color="000000" w:sz="4" w:space="0"/>
            </w:tcBorders>
            <w:shd w:val="clear" w:color="auto" w:fill="auto"/>
            <w:vAlign w:val="center"/>
          </w:tcPr>
          <w:p w14:paraId="4FFE626C">
            <w:pPr>
              <w:widowControl/>
              <w:spacing w:line="30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kern w:val="0"/>
                <w:sz w:val="20"/>
                <w:szCs w:val="20"/>
              </w:rPr>
              <w:t>一般公共建筑</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47D85">
            <w:pPr>
              <w:widowControl/>
              <w:spacing w:line="28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2483D">
            <w:pPr>
              <w:widowControl/>
              <w:spacing w:line="290" w:lineRule="exact"/>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kern w:val="0"/>
                <w:sz w:val="20"/>
                <w:szCs w:val="20"/>
              </w:rPr>
              <w:t>符合下列条件之一 ：</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（1）地上25层以上的建筑；</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（2）高度100m以上的构筑物或建筑物；</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（3）建筑面积3万m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以上的单体建筑；</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 xml:space="preserve">（4）单项建筑造价1亿元以上的建筑工程；       </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（5）单体钢结构工程钢结构重量5000T以上的钢结构工程。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EBC03">
            <w:pPr>
              <w:widowControl/>
              <w:spacing w:line="220" w:lineRule="exact"/>
              <w:jc w:val="center"/>
              <w:rPr>
                <w:rFonts w:asciiTheme="minorEastAsia" w:hAnsiTheme="minorEastAsia" w:cstheme="minorEastAsia"/>
                <w:color w:val="000000" w:themeColor="text1"/>
                <w:sz w:val="20"/>
                <w:szCs w:val="20"/>
              </w:rPr>
            </w:pPr>
          </w:p>
        </w:tc>
      </w:tr>
      <w:tr w14:paraId="429D6D98">
        <w:tblPrEx>
          <w:tblCellMar>
            <w:top w:w="113" w:type="dxa"/>
            <w:left w:w="57" w:type="dxa"/>
            <w:bottom w:w="57" w:type="dxa"/>
            <w:right w:w="57" w:type="dxa"/>
          </w:tblCellMar>
        </w:tblPrEx>
        <w:trPr>
          <w:trHeight w:val="1928" w:hRule="atLeast"/>
          <w:jc w:val="center"/>
        </w:trPr>
        <w:tc>
          <w:tcPr>
            <w:tcW w:w="567" w:type="dxa"/>
            <w:vMerge w:val="continue"/>
            <w:tcBorders>
              <w:left w:val="single" w:color="000000" w:sz="4" w:space="0"/>
              <w:right w:val="single" w:color="000000" w:sz="4" w:space="0"/>
            </w:tcBorders>
            <w:shd w:val="clear" w:color="auto" w:fill="auto"/>
            <w:vAlign w:val="center"/>
          </w:tcPr>
          <w:p w14:paraId="3FC60CCE">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right w:val="single" w:color="000000" w:sz="4" w:space="0"/>
            </w:tcBorders>
            <w:shd w:val="clear" w:color="auto" w:fill="auto"/>
            <w:vAlign w:val="center"/>
          </w:tcPr>
          <w:p w14:paraId="361B3E93">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71073">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2753B">
            <w:pPr>
              <w:widowControl/>
              <w:spacing w:line="290" w:lineRule="exact"/>
              <w:textAlignment w:val="center"/>
              <w:rPr>
                <w:rStyle w:val="19"/>
                <w:rFonts w:hint="default" w:asciiTheme="minorEastAsia" w:hAnsiTheme="minorEastAsia" w:eastAsiaTheme="minorEastAsia" w:cstheme="minorEastAsia"/>
                <w:color w:val="auto"/>
                <w:sz w:val="20"/>
                <w:szCs w:val="20"/>
              </w:rPr>
            </w:pPr>
            <w:r>
              <w:rPr>
                <w:rFonts w:hint="eastAsia" w:asciiTheme="minorEastAsia" w:hAnsiTheme="minorEastAsia" w:cstheme="minorEastAsia"/>
                <w:kern w:val="0"/>
                <w:sz w:val="20"/>
                <w:szCs w:val="20"/>
              </w:rPr>
              <w:t>符合下列条件之一 ：</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（1）地上12层以上，25层以下的建筑工程；</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（2）高度50m以上，100m以下的构筑物或建筑物；</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（3）建筑面积1万</w:t>
            </w:r>
            <w:r>
              <w:rPr>
                <w:rFonts w:hint="eastAsia" w:asciiTheme="minorEastAsia" w:hAnsiTheme="minorEastAsia" w:cstheme="minorEastAsia"/>
                <w:color w:val="000000" w:themeColor="text1"/>
                <w:spacing w:val="-3"/>
                <w:kern w:val="0"/>
                <w:sz w:val="20"/>
                <w:szCs w:val="20"/>
              </w:rPr>
              <w:t>m</w:t>
            </w:r>
            <w:r>
              <w:rPr>
                <w:rFonts w:hint="eastAsia" w:asciiTheme="minorEastAsia" w:hAnsiTheme="minorEastAsia" w:cstheme="minorEastAsia"/>
                <w:color w:val="000000" w:themeColor="text1"/>
                <w:spacing w:val="-3"/>
                <w:kern w:val="0"/>
                <w:sz w:val="20"/>
                <w:szCs w:val="20"/>
                <w:vertAlign w:val="superscript"/>
              </w:rPr>
              <w:t>2</w:t>
            </w:r>
            <w:r>
              <w:rPr>
                <w:rStyle w:val="19"/>
                <w:rFonts w:hint="default" w:asciiTheme="minorEastAsia" w:hAnsiTheme="minorEastAsia" w:eastAsiaTheme="minorEastAsia" w:cstheme="minorEastAsia"/>
                <w:color w:val="auto"/>
                <w:sz w:val="20"/>
                <w:szCs w:val="20"/>
              </w:rPr>
              <w:t>以上，3万m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以下的单体建筑；</w:t>
            </w:r>
          </w:p>
          <w:p w14:paraId="61BEE62E">
            <w:pPr>
              <w:widowControl/>
              <w:spacing w:line="280" w:lineRule="exact"/>
              <w:textAlignment w:val="center"/>
              <w:rPr>
                <w:rStyle w:val="19"/>
                <w:rFonts w:hint="default" w:asciiTheme="minorEastAsia" w:hAnsiTheme="minorEastAsia" w:eastAsiaTheme="minorEastAsia" w:cstheme="minorEastAsia"/>
                <w:color w:val="auto"/>
                <w:sz w:val="20"/>
                <w:szCs w:val="20"/>
              </w:rPr>
            </w:pPr>
            <w:r>
              <w:rPr>
                <w:rStyle w:val="19"/>
                <w:rFonts w:hint="default" w:asciiTheme="minorEastAsia" w:hAnsiTheme="minorEastAsia" w:eastAsiaTheme="minorEastAsia" w:cstheme="minorEastAsia"/>
                <w:color w:val="auto"/>
                <w:sz w:val="20"/>
                <w:szCs w:val="20"/>
              </w:rPr>
              <w:t xml:space="preserve">（4）单项建筑造价3000万元以上，1亿元以下的建筑工程；      </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（5）单体钢结构工程钢结构重量2000T以上，5000T以下的钢结构工程。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1138D">
            <w:pPr>
              <w:widowControl/>
              <w:spacing w:line="220" w:lineRule="exact"/>
              <w:jc w:val="center"/>
              <w:rPr>
                <w:rFonts w:asciiTheme="minorEastAsia" w:hAnsiTheme="minorEastAsia" w:cstheme="minorEastAsia"/>
                <w:color w:val="000000" w:themeColor="text1"/>
                <w:sz w:val="20"/>
                <w:szCs w:val="20"/>
              </w:rPr>
            </w:pPr>
          </w:p>
        </w:tc>
      </w:tr>
      <w:tr w14:paraId="61EC311A">
        <w:tblPrEx>
          <w:tblCellMar>
            <w:top w:w="113" w:type="dxa"/>
            <w:left w:w="57" w:type="dxa"/>
            <w:bottom w:w="57" w:type="dxa"/>
            <w:right w:w="57" w:type="dxa"/>
          </w:tblCellMar>
        </w:tblPrEx>
        <w:trPr>
          <w:trHeight w:val="1980" w:hRule="atLeast"/>
          <w:jc w:val="center"/>
        </w:trPr>
        <w:tc>
          <w:tcPr>
            <w:tcW w:w="567" w:type="dxa"/>
            <w:vMerge w:val="continue"/>
            <w:tcBorders>
              <w:left w:val="single" w:color="000000" w:sz="4" w:space="0"/>
              <w:bottom w:val="single" w:color="000000" w:sz="4" w:space="0"/>
              <w:right w:val="single" w:color="000000" w:sz="4" w:space="0"/>
            </w:tcBorders>
            <w:shd w:val="clear" w:color="auto" w:fill="auto"/>
            <w:vAlign w:val="center"/>
          </w:tcPr>
          <w:p w14:paraId="0FF96D33">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bottom w:val="single" w:color="000000" w:sz="4" w:space="0"/>
              <w:right w:val="single" w:color="000000" w:sz="4" w:space="0"/>
            </w:tcBorders>
            <w:shd w:val="clear" w:color="auto" w:fill="auto"/>
            <w:vAlign w:val="center"/>
          </w:tcPr>
          <w:p w14:paraId="30D55132">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7CB15">
            <w:pPr>
              <w:widowControl/>
              <w:spacing w:line="28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小型</w:t>
            </w:r>
          </w:p>
          <w:p w14:paraId="339BFB0E">
            <w:pPr>
              <w:widowControl/>
              <w:spacing w:line="220" w:lineRule="exact"/>
              <w:jc w:val="center"/>
              <w:textAlignment w:val="center"/>
              <w:rPr>
                <w:rFonts w:asciiTheme="minorEastAsia" w:hAnsiTheme="minorEastAsia" w:cstheme="minorEastAsia"/>
                <w:kern w:val="0"/>
                <w:sz w:val="20"/>
                <w:szCs w:val="20"/>
              </w:rPr>
            </w:pP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D4D3E">
            <w:pPr>
              <w:widowControl/>
              <w:spacing w:line="280" w:lineRule="exact"/>
              <w:textAlignment w:val="center"/>
              <w:rPr>
                <w:rStyle w:val="19"/>
                <w:rFonts w:hint="default" w:asciiTheme="minorEastAsia" w:hAnsiTheme="minorEastAsia" w:eastAsiaTheme="minorEastAsia" w:cstheme="minorEastAsia"/>
                <w:color w:val="auto"/>
                <w:sz w:val="20"/>
                <w:szCs w:val="20"/>
              </w:rPr>
            </w:pPr>
            <w:r>
              <w:rPr>
                <w:rFonts w:hint="eastAsia" w:asciiTheme="minorEastAsia" w:hAnsiTheme="minorEastAsia" w:cstheme="minorEastAsia"/>
                <w:kern w:val="0"/>
                <w:sz w:val="20"/>
                <w:szCs w:val="20"/>
              </w:rPr>
              <w:t>符合下列条件之一 ：</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（1）地上4层以上，12层以下的建筑工程；</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（2）高度10m以上，50m以下的构筑物或建筑物；</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（3）建筑面积0.1万m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以上，1万m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以下的单体建筑；</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 xml:space="preserve">（4）单项建筑造价200万元以上，3000万元以下的建筑工程；    </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（5）钢结构重量200T以上，2000T以下，且钢结构建筑面积2000m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以上的钢结构工程。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199FF">
            <w:pPr>
              <w:widowControl/>
              <w:spacing w:line="220" w:lineRule="exact"/>
              <w:jc w:val="center"/>
              <w:rPr>
                <w:rFonts w:asciiTheme="minorEastAsia" w:hAnsiTheme="minorEastAsia" w:cstheme="minorEastAsia"/>
                <w:color w:val="000000" w:themeColor="text1"/>
                <w:sz w:val="20"/>
                <w:szCs w:val="20"/>
              </w:rPr>
            </w:pPr>
          </w:p>
        </w:tc>
      </w:tr>
      <w:tr w14:paraId="5E8017CE">
        <w:tblPrEx>
          <w:tblCellMar>
            <w:top w:w="113" w:type="dxa"/>
            <w:left w:w="57" w:type="dxa"/>
            <w:bottom w:w="57" w:type="dxa"/>
            <w:right w:w="57" w:type="dxa"/>
          </w:tblCellMar>
        </w:tblPrEx>
        <w:trPr>
          <w:trHeight w:val="1883" w:hRule="atLeast"/>
          <w:jc w:val="center"/>
        </w:trPr>
        <w:tc>
          <w:tcPr>
            <w:tcW w:w="567" w:type="dxa"/>
            <w:vMerge w:val="restart"/>
            <w:tcBorders>
              <w:top w:val="single" w:color="000000" w:sz="4" w:space="0"/>
              <w:left w:val="single" w:color="000000" w:sz="4" w:space="0"/>
              <w:right w:val="single" w:color="000000" w:sz="4" w:space="0"/>
            </w:tcBorders>
            <w:shd w:val="clear" w:color="auto" w:fill="auto"/>
            <w:vAlign w:val="center"/>
          </w:tcPr>
          <w:p w14:paraId="1D301777">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2</w:t>
            </w:r>
          </w:p>
        </w:tc>
        <w:tc>
          <w:tcPr>
            <w:tcW w:w="850" w:type="dxa"/>
            <w:vMerge w:val="restart"/>
            <w:tcBorders>
              <w:top w:val="single" w:color="000000" w:sz="4" w:space="0"/>
              <w:left w:val="single" w:color="000000" w:sz="4" w:space="0"/>
              <w:right w:val="single" w:color="000000" w:sz="4" w:space="0"/>
            </w:tcBorders>
            <w:shd w:val="clear" w:color="auto" w:fill="auto"/>
            <w:vAlign w:val="center"/>
          </w:tcPr>
          <w:p w14:paraId="64271AA7">
            <w:pPr>
              <w:widowControl/>
              <w:spacing w:line="30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住宅</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宿舍</w:t>
            </w:r>
          </w:p>
          <w:p w14:paraId="6E5DA7D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5A149">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9FAF8">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符合下列条件之一 ：</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（1）地上25层以上的住宅建筑；</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（2）建筑面积3万m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以上的单体住宅建筑；</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（3）</w:t>
            </w:r>
            <w:r>
              <w:rPr>
                <w:rStyle w:val="19"/>
                <w:rFonts w:hint="default" w:asciiTheme="minorEastAsia" w:hAnsiTheme="minorEastAsia" w:eastAsiaTheme="minorEastAsia" w:cstheme="minorEastAsia"/>
                <w:color w:val="auto"/>
                <w:spacing w:val="3"/>
                <w:sz w:val="20"/>
                <w:szCs w:val="20"/>
              </w:rPr>
              <w:t>单项建筑造价1亿元以上的住宅建筑；</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（4）建筑面积30万m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以上的住宅小区或建筑群体工程；</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（5）单体钢结构工程钢结构重量5000T以上的钢结构工程。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62CF1">
            <w:pPr>
              <w:widowControl/>
              <w:spacing w:line="220" w:lineRule="exact"/>
              <w:jc w:val="center"/>
              <w:rPr>
                <w:rFonts w:asciiTheme="minorEastAsia" w:hAnsiTheme="minorEastAsia" w:cstheme="minorEastAsia"/>
                <w:color w:val="000000" w:themeColor="text1"/>
                <w:sz w:val="20"/>
                <w:szCs w:val="20"/>
              </w:rPr>
            </w:pPr>
          </w:p>
        </w:tc>
      </w:tr>
      <w:tr w14:paraId="4B195E55">
        <w:tblPrEx>
          <w:tblCellMar>
            <w:top w:w="113" w:type="dxa"/>
            <w:left w:w="57" w:type="dxa"/>
            <w:bottom w:w="57" w:type="dxa"/>
            <w:right w:w="57" w:type="dxa"/>
          </w:tblCellMar>
        </w:tblPrEx>
        <w:trPr>
          <w:trHeight w:val="1575" w:hRule="atLeast"/>
          <w:jc w:val="center"/>
        </w:trPr>
        <w:tc>
          <w:tcPr>
            <w:tcW w:w="567" w:type="dxa"/>
            <w:vMerge w:val="continue"/>
            <w:tcBorders>
              <w:left w:val="single" w:color="000000" w:sz="4" w:space="0"/>
              <w:right w:val="single" w:color="000000" w:sz="4" w:space="0"/>
            </w:tcBorders>
            <w:shd w:val="clear" w:color="auto" w:fill="auto"/>
            <w:vAlign w:val="center"/>
          </w:tcPr>
          <w:p w14:paraId="7D05963B">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right w:val="single" w:color="000000" w:sz="4" w:space="0"/>
            </w:tcBorders>
            <w:shd w:val="clear" w:color="auto" w:fill="auto"/>
            <w:vAlign w:val="center"/>
          </w:tcPr>
          <w:p w14:paraId="085B69AD">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3E0AF">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6D556">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符合下列条件之一 ：</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（1）地上12层以上，25层以下的住宅建筑；</w:t>
            </w:r>
            <w:r>
              <w:rPr>
                <w:rFonts w:hint="eastAsia" w:asciiTheme="minorEastAsia" w:hAnsiTheme="minorEastAsia" w:cstheme="minorEastAsia"/>
                <w:kern w:val="0"/>
                <w:sz w:val="20"/>
                <w:szCs w:val="20"/>
              </w:rPr>
              <w:br w:type="textWrapping"/>
            </w:r>
            <w:r>
              <w:rPr>
                <w:rFonts w:hint="eastAsia" w:asciiTheme="minorEastAsia" w:hAnsiTheme="minorEastAsia" w:cstheme="minorEastAsia"/>
                <w:kern w:val="0"/>
                <w:sz w:val="20"/>
                <w:szCs w:val="20"/>
              </w:rPr>
              <w:t>（2）建筑面积1万m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以上，3万m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以下的单体住宅建筑；</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（3）单项建筑造价3000万元以上，1亿元以下的住宅建筑；</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（4）建筑面积20万m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以上、30万m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以下的住宅小区或建筑群体工程；</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（5）单体钢结构工程钢结构重量2000T以上、5000T以下的钢结构工程。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C7F4">
            <w:pPr>
              <w:widowControl/>
              <w:spacing w:line="220" w:lineRule="exact"/>
              <w:jc w:val="center"/>
              <w:rPr>
                <w:rFonts w:asciiTheme="minorEastAsia" w:hAnsiTheme="minorEastAsia" w:cstheme="minorEastAsia"/>
                <w:color w:val="000000" w:themeColor="text1"/>
                <w:sz w:val="20"/>
                <w:szCs w:val="20"/>
              </w:rPr>
            </w:pPr>
          </w:p>
        </w:tc>
      </w:tr>
      <w:tr w14:paraId="548FACF3">
        <w:tblPrEx>
          <w:tblCellMar>
            <w:top w:w="113" w:type="dxa"/>
            <w:left w:w="57" w:type="dxa"/>
            <w:bottom w:w="57" w:type="dxa"/>
            <w:right w:w="57" w:type="dxa"/>
          </w:tblCellMar>
        </w:tblPrEx>
        <w:trPr>
          <w:trHeight w:val="1928" w:hRule="atLeast"/>
          <w:jc w:val="center"/>
        </w:trPr>
        <w:tc>
          <w:tcPr>
            <w:tcW w:w="567" w:type="dxa"/>
            <w:vMerge w:val="continue"/>
            <w:tcBorders>
              <w:left w:val="single" w:color="000000" w:sz="4" w:space="0"/>
              <w:bottom w:val="single" w:color="000000" w:sz="4" w:space="0"/>
              <w:right w:val="single" w:color="000000" w:sz="4" w:space="0"/>
            </w:tcBorders>
            <w:shd w:val="clear" w:color="auto" w:fill="auto"/>
            <w:vAlign w:val="center"/>
          </w:tcPr>
          <w:p w14:paraId="10B15F01">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bottom w:val="single" w:color="000000" w:sz="4" w:space="0"/>
              <w:right w:val="single" w:color="000000" w:sz="4" w:space="0"/>
            </w:tcBorders>
            <w:shd w:val="clear" w:color="auto" w:fill="auto"/>
            <w:vAlign w:val="center"/>
          </w:tcPr>
          <w:p w14:paraId="3F50CDC3">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1D9C8">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580BF">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符合下列条件之一 ：</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（1）地上4层以上，12层以下的住宅建筑；</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（2）建筑面积1000m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以上，1万m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以下的单体住宅建筑；</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（3）单项建筑造价200万元以上，3000万元以下的屋住宅建筑；</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（4）建筑面积10万m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以上，20万m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以下的住宅小区或建筑群体工程；</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（5）钢结构重量200T以上，2000T以下，且钢结构建筑面积2000m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以上的钢结构工程。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4B760">
            <w:pPr>
              <w:widowControl/>
              <w:spacing w:line="220" w:lineRule="exact"/>
              <w:jc w:val="center"/>
              <w:rPr>
                <w:rFonts w:asciiTheme="minorEastAsia" w:hAnsiTheme="minorEastAsia" w:cstheme="minorEastAsia"/>
                <w:color w:val="000000" w:themeColor="text1"/>
                <w:sz w:val="20"/>
                <w:szCs w:val="20"/>
              </w:rPr>
            </w:pPr>
          </w:p>
        </w:tc>
      </w:tr>
      <w:tr w14:paraId="1F595173">
        <w:tblPrEx>
          <w:tblCellMar>
            <w:top w:w="113" w:type="dxa"/>
            <w:left w:w="57" w:type="dxa"/>
            <w:bottom w:w="57" w:type="dxa"/>
            <w:right w:w="57" w:type="dxa"/>
          </w:tblCellMar>
        </w:tblPrEx>
        <w:trPr>
          <w:trHeight w:val="567" w:hRule="exact"/>
          <w:jc w:val="center"/>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08ED2A">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3</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897ED6">
            <w:pPr>
              <w:widowControl/>
              <w:spacing w:line="30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地下</w:t>
            </w:r>
          </w:p>
          <w:p w14:paraId="7667F4FD">
            <w:pPr>
              <w:widowControl/>
              <w:spacing w:line="30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工程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BE37D">
            <w:pPr>
              <w:widowControl/>
              <w:spacing w:line="28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557AA">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单项地下空间建筑面积3万m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以上的工程。</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BE5E72">
            <w:pPr>
              <w:widowControl/>
              <w:spacing w:line="220" w:lineRule="exact"/>
              <w:jc w:val="center"/>
              <w:textAlignment w:val="center"/>
              <w:rPr>
                <w:rFonts w:asciiTheme="minorEastAsia" w:hAnsiTheme="minorEastAsia" w:cstheme="minorEastAsia"/>
                <w:kern w:val="0"/>
                <w:sz w:val="20"/>
                <w:szCs w:val="20"/>
              </w:rPr>
            </w:pPr>
          </w:p>
          <w:p w14:paraId="77D8E546">
            <w:pPr>
              <w:widowControl/>
              <w:spacing w:line="220" w:lineRule="exact"/>
              <w:jc w:val="center"/>
              <w:textAlignment w:val="center"/>
              <w:rPr>
                <w:rFonts w:asciiTheme="minorEastAsia" w:hAnsiTheme="minorEastAsia" w:cstheme="minorEastAsia"/>
                <w:kern w:val="0"/>
                <w:sz w:val="20"/>
                <w:szCs w:val="20"/>
              </w:rPr>
            </w:pPr>
          </w:p>
          <w:p w14:paraId="2787ADC9">
            <w:pPr>
              <w:widowControl/>
              <w:spacing w:line="220" w:lineRule="exact"/>
              <w:jc w:val="center"/>
              <w:textAlignment w:val="center"/>
              <w:rPr>
                <w:rFonts w:asciiTheme="minorEastAsia" w:hAnsiTheme="minorEastAsia" w:cstheme="minorEastAsia"/>
                <w:kern w:val="0"/>
                <w:sz w:val="20"/>
                <w:szCs w:val="20"/>
              </w:rPr>
            </w:pPr>
          </w:p>
          <w:p w14:paraId="4D476A6D">
            <w:pPr>
              <w:widowControl/>
              <w:spacing w:line="220" w:lineRule="exact"/>
              <w:jc w:val="center"/>
              <w:textAlignment w:val="center"/>
              <w:rPr>
                <w:rFonts w:asciiTheme="minorEastAsia" w:hAnsiTheme="minorEastAsia" w:cstheme="minorEastAsia"/>
                <w:kern w:val="0"/>
                <w:sz w:val="20"/>
                <w:szCs w:val="20"/>
              </w:rPr>
            </w:pPr>
          </w:p>
          <w:p w14:paraId="11802EDE">
            <w:pPr>
              <w:widowControl/>
              <w:spacing w:line="220" w:lineRule="exact"/>
              <w:jc w:val="center"/>
              <w:textAlignment w:val="center"/>
              <w:rPr>
                <w:rFonts w:asciiTheme="minorEastAsia" w:hAnsiTheme="minorEastAsia" w:cstheme="minorEastAsia"/>
                <w:kern w:val="0"/>
                <w:sz w:val="20"/>
                <w:szCs w:val="20"/>
              </w:rPr>
            </w:pPr>
          </w:p>
          <w:p w14:paraId="5083A159">
            <w:pPr>
              <w:widowControl/>
              <w:spacing w:line="220" w:lineRule="exact"/>
              <w:jc w:val="center"/>
              <w:textAlignment w:val="center"/>
              <w:rPr>
                <w:rFonts w:asciiTheme="minorEastAsia" w:hAnsiTheme="minorEastAsia" w:cstheme="minorEastAsia"/>
                <w:kern w:val="0"/>
                <w:sz w:val="20"/>
                <w:szCs w:val="20"/>
              </w:rPr>
            </w:pPr>
          </w:p>
          <w:p w14:paraId="7BEC4C7F">
            <w:pPr>
              <w:widowControl/>
              <w:spacing w:line="220" w:lineRule="exact"/>
              <w:jc w:val="center"/>
              <w:textAlignment w:val="center"/>
              <w:rPr>
                <w:rFonts w:asciiTheme="minorEastAsia" w:hAnsiTheme="minorEastAsia" w:cstheme="minorEastAsia"/>
                <w:kern w:val="0"/>
                <w:sz w:val="20"/>
                <w:szCs w:val="20"/>
              </w:rPr>
            </w:pPr>
          </w:p>
          <w:p w14:paraId="402AC65D">
            <w:pPr>
              <w:widowControl/>
              <w:spacing w:line="220" w:lineRule="exact"/>
              <w:jc w:val="center"/>
              <w:textAlignment w:val="center"/>
              <w:rPr>
                <w:rFonts w:asciiTheme="minorEastAsia" w:hAnsiTheme="minorEastAsia" w:cstheme="minorEastAsia"/>
                <w:kern w:val="0"/>
                <w:sz w:val="20"/>
                <w:szCs w:val="20"/>
              </w:rPr>
            </w:pPr>
          </w:p>
          <w:p w14:paraId="0FC05C9A">
            <w:pPr>
              <w:widowControl/>
              <w:spacing w:line="220" w:lineRule="exact"/>
              <w:jc w:val="center"/>
              <w:textAlignment w:val="center"/>
              <w:rPr>
                <w:rFonts w:asciiTheme="minorEastAsia" w:hAnsiTheme="minorEastAsia" w:cstheme="minorEastAsia"/>
                <w:kern w:val="0"/>
                <w:sz w:val="20"/>
                <w:szCs w:val="20"/>
              </w:rPr>
            </w:pPr>
          </w:p>
          <w:p w14:paraId="54E789CC">
            <w:pPr>
              <w:widowControl/>
              <w:spacing w:line="220" w:lineRule="exact"/>
              <w:jc w:val="center"/>
              <w:textAlignment w:val="center"/>
              <w:rPr>
                <w:rFonts w:asciiTheme="minorEastAsia" w:hAnsiTheme="minorEastAsia" w:cstheme="minorEastAsia"/>
                <w:kern w:val="0"/>
                <w:sz w:val="20"/>
                <w:szCs w:val="20"/>
              </w:rPr>
            </w:pPr>
          </w:p>
          <w:p w14:paraId="26BAC3A7">
            <w:pPr>
              <w:widowControl/>
              <w:spacing w:line="220" w:lineRule="exact"/>
              <w:jc w:val="center"/>
              <w:textAlignment w:val="center"/>
              <w:rPr>
                <w:rFonts w:asciiTheme="minorEastAsia" w:hAnsiTheme="minorEastAsia" w:cstheme="minorEastAsia"/>
                <w:kern w:val="0"/>
                <w:sz w:val="20"/>
                <w:szCs w:val="20"/>
              </w:rPr>
            </w:pPr>
          </w:p>
          <w:p w14:paraId="4F641E87">
            <w:pPr>
              <w:widowControl/>
              <w:spacing w:line="220" w:lineRule="exact"/>
              <w:jc w:val="center"/>
              <w:textAlignment w:val="center"/>
              <w:rPr>
                <w:rFonts w:asciiTheme="minorEastAsia" w:hAnsiTheme="minorEastAsia" w:cstheme="minorEastAsia"/>
                <w:kern w:val="0"/>
                <w:sz w:val="20"/>
                <w:szCs w:val="20"/>
              </w:rPr>
            </w:pPr>
          </w:p>
          <w:p w14:paraId="5FC898CE">
            <w:pPr>
              <w:widowControl/>
              <w:spacing w:line="220" w:lineRule="exact"/>
              <w:jc w:val="center"/>
              <w:textAlignment w:val="center"/>
              <w:rPr>
                <w:rFonts w:asciiTheme="minorEastAsia" w:hAnsiTheme="minorEastAsia" w:cstheme="minorEastAsia"/>
                <w:kern w:val="0"/>
                <w:sz w:val="20"/>
                <w:szCs w:val="20"/>
              </w:rPr>
            </w:pPr>
          </w:p>
          <w:p w14:paraId="0D034E84">
            <w:pPr>
              <w:widowControl/>
              <w:spacing w:line="220" w:lineRule="exact"/>
              <w:jc w:val="center"/>
              <w:textAlignment w:val="center"/>
              <w:rPr>
                <w:rFonts w:asciiTheme="minorEastAsia" w:hAnsiTheme="minorEastAsia" w:cstheme="minorEastAsia"/>
                <w:kern w:val="0"/>
                <w:sz w:val="20"/>
                <w:szCs w:val="20"/>
              </w:rPr>
            </w:pPr>
          </w:p>
          <w:p w14:paraId="0A8F557F">
            <w:pPr>
              <w:widowControl/>
              <w:spacing w:line="220" w:lineRule="exact"/>
              <w:jc w:val="center"/>
              <w:textAlignment w:val="center"/>
              <w:rPr>
                <w:rFonts w:asciiTheme="minorEastAsia" w:hAnsiTheme="minorEastAsia" w:cstheme="minorEastAsia"/>
                <w:kern w:val="0"/>
                <w:sz w:val="20"/>
                <w:szCs w:val="20"/>
              </w:rPr>
            </w:pPr>
          </w:p>
          <w:p w14:paraId="27CCCBE7">
            <w:pPr>
              <w:widowControl/>
              <w:spacing w:line="220" w:lineRule="exact"/>
              <w:jc w:val="center"/>
              <w:textAlignment w:val="center"/>
              <w:rPr>
                <w:rFonts w:asciiTheme="minorEastAsia" w:hAnsiTheme="minorEastAsia" w:cstheme="minorEastAsia"/>
                <w:kern w:val="0"/>
                <w:sz w:val="20"/>
                <w:szCs w:val="20"/>
              </w:rPr>
            </w:pPr>
          </w:p>
          <w:p w14:paraId="7F387C02">
            <w:pPr>
              <w:widowControl/>
              <w:spacing w:line="240" w:lineRule="exact"/>
              <w:jc w:val="center"/>
              <w:textAlignment w:val="center"/>
              <w:rPr>
                <w:rFonts w:asciiTheme="minorEastAsia" w:hAnsiTheme="minorEastAsia" w:cstheme="minorEastAsia"/>
                <w:kern w:val="0"/>
                <w:sz w:val="20"/>
                <w:szCs w:val="20"/>
              </w:rPr>
            </w:pPr>
          </w:p>
          <w:p w14:paraId="3EBA3EAE">
            <w:pPr>
              <w:widowControl/>
              <w:spacing w:line="280" w:lineRule="exact"/>
              <w:jc w:val="center"/>
              <w:textAlignment w:val="center"/>
              <w:rPr>
                <w:rFonts w:asciiTheme="minorEastAsia" w:hAnsiTheme="minorEastAsia" w:cstheme="minorEastAsia"/>
                <w:kern w:val="0"/>
                <w:sz w:val="20"/>
                <w:szCs w:val="20"/>
              </w:rPr>
            </w:pPr>
          </w:p>
          <w:p w14:paraId="41E7225B">
            <w:pPr>
              <w:widowControl/>
              <w:spacing w:line="220" w:lineRule="exact"/>
              <w:textAlignment w:val="center"/>
              <w:rPr>
                <w:rFonts w:asciiTheme="minorEastAsia" w:hAnsiTheme="minorEastAsia" w:cstheme="minorEastAsia"/>
                <w:color w:val="000000" w:themeColor="text1"/>
                <w:sz w:val="20"/>
                <w:szCs w:val="20"/>
              </w:rPr>
            </w:pPr>
          </w:p>
        </w:tc>
      </w:tr>
      <w:tr w14:paraId="63104FE1">
        <w:tblPrEx>
          <w:tblCellMar>
            <w:top w:w="113" w:type="dxa"/>
            <w:left w:w="57" w:type="dxa"/>
            <w:bottom w:w="57" w:type="dxa"/>
            <w:right w:w="57" w:type="dxa"/>
          </w:tblCellMar>
        </w:tblPrEx>
        <w:trPr>
          <w:trHeight w:val="567" w:hRule="exac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4557B">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7C302">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5EA19">
            <w:pPr>
              <w:widowControl/>
              <w:spacing w:line="28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58D69">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单项地下空间建筑面积1万m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以上、3万m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以下的工程。</w:t>
            </w: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B6758">
            <w:pPr>
              <w:widowControl/>
              <w:spacing w:line="220" w:lineRule="exact"/>
              <w:jc w:val="center"/>
              <w:textAlignment w:val="center"/>
              <w:rPr>
                <w:rFonts w:asciiTheme="minorEastAsia" w:hAnsiTheme="minorEastAsia" w:cstheme="minorEastAsia"/>
                <w:color w:val="000000" w:themeColor="text1"/>
                <w:sz w:val="20"/>
                <w:szCs w:val="20"/>
              </w:rPr>
            </w:pPr>
          </w:p>
        </w:tc>
      </w:tr>
      <w:tr w14:paraId="0FBC49A3">
        <w:tblPrEx>
          <w:tblCellMar>
            <w:top w:w="113" w:type="dxa"/>
            <w:left w:w="57" w:type="dxa"/>
            <w:bottom w:w="57" w:type="dxa"/>
            <w:right w:w="57" w:type="dxa"/>
          </w:tblCellMar>
        </w:tblPrEx>
        <w:trPr>
          <w:trHeight w:val="567" w:hRule="exac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2D6F5">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B67CC">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A38F4">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B3878">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单项地下空间建筑面积1000m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以上、1万m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以下的工程。</w:t>
            </w:r>
          </w:p>
        </w:tc>
        <w:tc>
          <w:tcPr>
            <w:tcW w:w="11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5C6D05">
            <w:pPr>
              <w:widowControl/>
              <w:spacing w:line="220" w:lineRule="exact"/>
              <w:jc w:val="center"/>
              <w:textAlignment w:val="center"/>
              <w:rPr>
                <w:rFonts w:asciiTheme="minorEastAsia" w:hAnsiTheme="minorEastAsia" w:cstheme="minorEastAsia"/>
                <w:color w:val="000000" w:themeColor="text1"/>
                <w:sz w:val="20"/>
                <w:szCs w:val="20"/>
              </w:rPr>
            </w:pPr>
          </w:p>
        </w:tc>
      </w:tr>
      <w:tr w14:paraId="3773C852">
        <w:tblPrEx>
          <w:tblCellMar>
            <w:top w:w="113" w:type="dxa"/>
            <w:left w:w="57" w:type="dxa"/>
            <w:bottom w:w="57" w:type="dxa"/>
            <w:right w:w="57" w:type="dxa"/>
          </w:tblCellMar>
        </w:tblPrEx>
        <w:trPr>
          <w:trHeight w:val="850" w:hRule="atLeast"/>
          <w:jc w:val="center"/>
        </w:trPr>
        <w:tc>
          <w:tcPr>
            <w:tcW w:w="567" w:type="dxa"/>
            <w:vMerge w:val="restart"/>
            <w:tcBorders>
              <w:top w:val="single" w:color="000000" w:sz="4" w:space="0"/>
              <w:left w:val="single" w:color="000000" w:sz="4" w:space="0"/>
              <w:right w:val="single" w:color="000000" w:sz="4" w:space="0"/>
            </w:tcBorders>
            <w:shd w:val="clear" w:color="auto" w:fill="auto"/>
            <w:vAlign w:val="center"/>
          </w:tcPr>
          <w:p w14:paraId="392B5323">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4</w:t>
            </w:r>
          </w:p>
        </w:tc>
        <w:tc>
          <w:tcPr>
            <w:tcW w:w="850" w:type="dxa"/>
            <w:vMerge w:val="restart"/>
            <w:tcBorders>
              <w:top w:val="single" w:color="000000" w:sz="4" w:space="0"/>
              <w:left w:val="single" w:color="000000" w:sz="4" w:space="0"/>
              <w:right w:val="single" w:color="000000" w:sz="4" w:space="0"/>
            </w:tcBorders>
            <w:shd w:val="clear" w:color="auto" w:fill="auto"/>
            <w:vAlign w:val="center"/>
          </w:tcPr>
          <w:p w14:paraId="712E7453">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人防</w:t>
            </w:r>
          </w:p>
          <w:p w14:paraId="3B1E0100">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工程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CD189">
            <w:pPr>
              <w:widowControl/>
              <w:spacing w:line="28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367D5">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 xml:space="preserve">符合下列条件之一 ：                       </w:t>
            </w:r>
          </w:p>
          <w:p w14:paraId="0E0E1211">
            <w:pPr>
              <w:widowControl/>
              <w:spacing w:line="280" w:lineRule="exact"/>
              <w:textAlignment w:val="center"/>
              <w:rPr>
                <w:rFonts w:asciiTheme="minorEastAsia" w:hAnsiTheme="minorEastAsia" w:cstheme="minorEastAsia"/>
                <w:kern w:val="0"/>
                <w:sz w:val="20"/>
                <w:szCs w:val="20"/>
              </w:rPr>
            </w:pPr>
            <w:r>
              <w:rPr>
                <w:rStyle w:val="19"/>
                <w:rFonts w:hint="default" w:asciiTheme="minorEastAsia" w:hAnsiTheme="minorEastAsia" w:eastAsiaTheme="minorEastAsia" w:cstheme="minorEastAsia"/>
                <w:color w:val="auto"/>
                <w:sz w:val="20"/>
                <w:szCs w:val="20"/>
              </w:rPr>
              <w:t>（1）</w:t>
            </w:r>
            <w:r>
              <w:rPr>
                <w:rStyle w:val="19"/>
                <w:rFonts w:hint="default" w:asciiTheme="minorEastAsia" w:hAnsiTheme="minorEastAsia" w:eastAsiaTheme="minorEastAsia" w:cstheme="minorEastAsia"/>
                <w:color w:val="auto"/>
                <w:spacing w:val="-6"/>
                <w:sz w:val="20"/>
                <w:szCs w:val="20"/>
              </w:rPr>
              <w:t>附建式人防,防护等级四级及以上；</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（2）人防总建筑面积1万m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 xml:space="preserve">以上；           </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（3）人防工程造价2500万元以上。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F3FE0">
            <w:pPr>
              <w:widowControl/>
              <w:spacing w:line="220" w:lineRule="exact"/>
              <w:jc w:val="center"/>
              <w:textAlignment w:val="center"/>
              <w:rPr>
                <w:rFonts w:asciiTheme="minorEastAsia" w:hAnsiTheme="minorEastAsia" w:cstheme="minorEastAsia"/>
                <w:color w:val="000000" w:themeColor="text1"/>
                <w:sz w:val="20"/>
                <w:szCs w:val="20"/>
              </w:rPr>
            </w:pPr>
          </w:p>
        </w:tc>
      </w:tr>
      <w:tr w14:paraId="0757A2C6">
        <w:tblPrEx>
          <w:tblCellMar>
            <w:top w:w="113" w:type="dxa"/>
            <w:left w:w="57" w:type="dxa"/>
            <w:bottom w:w="57" w:type="dxa"/>
            <w:right w:w="57" w:type="dxa"/>
          </w:tblCellMar>
        </w:tblPrEx>
        <w:trPr>
          <w:trHeight w:val="850" w:hRule="atLeast"/>
          <w:jc w:val="center"/>
        </w:trPr>
        <w:tc>
          <w:tcPr>
            <w:tcW w:w="567" w:type="dxa"/>
            <w:vMerge w:val="continue"/>
            <w:tcBorders>
              <w:left w:val="single" w:color="000000" w:sz="4" w:space="0"/>
              <w:right w:val="single" w:color="000000" w:sz="4" w:space="0"/>
            </w:tcBorders>
            <w:shd w:val="clear" w:color="auto" w:fill="auto"/>
            <w:vAlign w:val="center"/>
          </w:tcPr>
          <w:p w14:paraId="2F2FEFBC">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right w:val="single" w:color="000000" w:sz="4" w:space="0"/>
            </w:tcBorders>
            <w:shd w:val="clear" w:color="auto" w:fill="auto"/>
            <w:vAlign w:val="center"/>
          </w:tcPr>
          <w:p w14:paraId="387E528B">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313B7">
            <w:pPr>
              <w:widowControl/>
              <w:spacing w:line="28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933EB">
            <w:pPr>
              <w:widowControl/>
              <w:spacing w:line="280" w:lineRule="exact"/>
              <w:textAlignment w:val="center"/>
              <w:rPr>
                <w:rStyle w:val="19"/>
                <w:rFonts w:hint="default" w:asciiTheme="minorEastAsia" w:hAnsiTheme="minorEastAsia" w:eastAsiaTheme="minorEastAsia" w:cstheme="minorEastAsia"/>
                <w:color w:val="auto"/>
                <w:sz w:val="20"/>
                <w:szCs w:val="20"/>
              </w:rPr>
            </w:pPr>
            <w:r>
              <w:rPr>
                <w:rFonts w:hint="eastAsia" w:asciiTheme="minorEastAsia" w:hAnsiTheme="minorEastAsia" w:cstheme="minorEastAsia"/>
                <w:kern w:val="0"/>
                <w:sz w:val="20"/>
                <w:szCs w:val="20"/>
              </w:rPr>
              <w:t>符合下列条件之一 ：</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（1）</w:t>
            </w:r>
            <w:r>
              <w:rPr>
                <w:rStyle w:val="19"/>
                <w:rFonts w:hint="default" w:asciiTheme="minorEastAsia" w:hAnsiTheme="minorEastAsia" w:eastAsiaTheme="minorEastAsia" w:cstheme="minorEastAsia"/>
                <w:color w:val="auto"/>
                <w:spacing w:val="-6"/>
                <w:sz w:val="20"/>
                <w:szCs w:val="20"/>
              </w:rPr>
              <w:t>附建式人防,防护等级不低于五级；</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（2）人防总建筑面积5000m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以上，1万m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以下；</w:t>
            </w:r>
          </w:p>
          <w:p w14:paraId="2074E540">
            <w:pPr>
              <w:widowControl/>
              <w:spacing w:line="280" w:lineRule="exact"/>
              <w:textAlignment w:val="center"/>
              <w:rPr>
                <w:rFonts w:asciiTheme="minorEastAsia" w:hAnsiTheme="minorEastAsia" w:cstheme="minorEastAsia"/>
                <w:kern w:val="0"/>
                <w:sz w:val="20"/>
                <w:szCs w:val="20"/>
              </w:rPr>
            </w:pPr>
            <w:r>
              <w:rPr>
                <w:rStyle w:val="19"/>
                <w:rFonts w:hint="default" w:asciiTheme="minorEastAsia" w:hAnsiTheme="minorEastAsia" w:eastAsiaTheme="minorEastAsia" w:cstheme="minorEastAsia"/>
                <w:color w:val="auto"/>
                <w:sz w:val="20"/>
                <w:szCs w:val="20"/>
              </w:rPr>
              <w:t>（3）人防工程造价1200万元以上，2500万元以下。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8B48C">
            <w:pPr>
              <w:widowControl/>
              <w:spacing w:line="220" w:lineRule="exact"/>
              <w:jc w:val="center"/>
              <w:textAlignment w:val="center"/>
              <w:rPr>
                <w:rFonts w:asciiTheme="minorEastAsia" w:hAnsiTheme="minorEastAsia" w:cstheme="minorEastAsia"/>
                <w:color w:val="000000" w:themeColor="text1"/>
                <w:sz w:val="20"/>
                <w:szCs w:val="20"/>
              </w:rPr>
            </w:pPr>
          </w:p>
        </w:tc>
      </w:tr>
      <w:tr w14:paraId="6A0270F1">
        <w:tblPrEx>
          <w:tblCellMar>
            <w:top w:w="113" w:type="dxa"/>
            <w:left w:w="57" w:type="dxa"/>
            <w:bottom w:w="57" w:type="dxa"/>
            <w:right w:w="57" w:type="dxa"/>
          </w:tblCellMar>
        </w:tblPrEx>
        <w:trPr>
          <w:trHeight w:val="850" w:hRule="atLeast"/>
          <w:jc w:val="center"/>
        </w:trPr>
        <w:tc>
          <w:tcPr>
            <w:tcW w:w="567" w:type="dxa"/>
            <w:vMerge w:val="continue"/>
            <w:tcBorders>
              <w:left w:val="single" w:color="000000" w:sz="4" w:space="0"/>
              <w:bottom w:val="single" w:color="000000" w:sz="4" w:space="0"/>
              <w:right w:val="single" w:color="000000" w:sz="4" w:space="0"/>
            </w:tcBorders>
            <w:shd w:val="clear" w:color="auto" w:fill="auto"/>
            <w:vAlign w:val="center"/>
          </w:tcPr>
          <w:p w14:paraId="11C25434">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bottom w:val="single" w:color="000000" w:sz="4" w:space="0"/>
              <w:right w:val="single" w:color="000000" w:sz="4" w:space="0"/>
            </w:tcBorders>
            <w:shd w:val="clear" w:color="auto" w:fill="auto"/>
            <w:vAlign w:val="center"/>
          </w:tcPr>
          <w:p w14:paraId="4457AC53">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C5A8C">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956D2">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符合下列条件之一 ：</w:t>
            </w:r>
          </w:p>
          <w:p w14:paraId="4ADD3A98">
            <w:pPr>
              <w:widowControl/>
              <w:spacing w:line="280" w:lineRule="exact"/>
              <w:textAlignment w:val="center"/>
              <w:rPr>
                <w:rFonts w:asciiTheme="minorEastAsia" w:hAnsiTheme="minorEastAsia" w:cstheme="minorEastAsia"/>
                <w:kern w:val="0"/>
                <w:sz w:val="20"/>
                <w:szCs w:val="20"/>
              </w:rPr>
            </w:pPr>
            <w:r>
              <w:rPr>
                <w:rStyle w:val="19"/>
                <w:rFonts w:hint="default" w:asciiTheme="minorEastAsia" w:hAnsiTheme="minorEastAsia" w:eastAsiaTheme="minorEastAsia" w:cstheme="minorEastAsia"/>
                <w:color w:val="auto"/>
                <w:sz w:val="20"/>
                <w:szCs w:val="20"/>
              </w:rPr>
              <w:t>（1）人防总建筑面积1000m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以上，5000m</w:t>
            </w:r>
            <w:r>
              <w:rPr>
                <w:rStyle w:val="20"/>
                <w:rFonts w:hint="default" w:asciiTheme="minorEastAsia" w:hAnsiTheme="minorEastAsia" w:eastAsiaTheme="minorEastAsia" w:cstheme="minorEastAsia"/>
                <w:color w:val="auto"/>
                <w:sz w:val="20"/>
                <w:szCs w:val="20"/>
              </w:rPr>
              <w:t>2</w:t>
            </w:r>
            <w:r>
              <w:rPr>
                <w:rStyle w:val="19"/>
                <w:rFonts w:hint="default" w:asciiTheme="minorEastAsia" w:hAnsiTheme="minorEastAsia" w:eastAsiaTheme="minorEastAsia" w:cstheme="minorEastAsia"/>
                <w:color w:val="auto"/>
                <w:sz w:val="20"/>
                <w:szCs w:val="20"/>
              </w:rPr>
              <w:t>以下；</w:t>
            </w:r>
            <w:r>
              <w:rPr>
                <w:rStyle w:val="19"/>
                <w:rFonts w:hint="default" w:asciiTheme="minorEastAsia" w:hAnsiTheme="minorEastAsia" w:eastAsiaTheme="minorEastAsia" w:cstheme="minorEastAsia"/>
                <w:color w:val="auto"/>
                <w:sz w:val="20"/>
                <w:szCs w:val="20"/>
              </w:rPr>
              <w:br w:type="textWrapping"/>
            </w:r>
            <w:r>
              <w:rPr>
                <w:rStyle w:val="19"/>
                <w:rFonts w:hint="default" w:asciiTheme="minorEastAsia" w:hAnsiTheme="minorEastAsia" w:eastAsiaTheme="minorEastAsia" w:cstheme="minorEastAsia"/>
                <w:color w:val="auto"/>
                <w:sz w:val="20"/>
                <w:szCs w:val="20"/>
              </w:rPr>
              <w:t>（2）人防工程造价300万元以上，1</w:t>
            </w:r>
            <w:r>
              <w:rPr>
                <w:rStyle w:val="19"/>
                <w:rFonts w:hint="default" w:asciiTheme="minorEastAsia" w:hAnsiTheme="minorEastAsia" w:cstheme="minorEastAsia"/>
                <w:color w:val="auto"/>
                <w:sz w:val="20"/>
                <w:szCs w:val="20"/>
              </w:rPr>
              <w:t>20</w:t>
            </w:r>
            <w:r>
              <w:rPr>
                <w:rStyle w:val="19"/>
                <w:rFonts w:hint="default" w:asciiTheme="minorEastAsia" w:hAnsiTheme="minorEastAsia" w:eastAsiaTheme="minorEastAsia" w:cstheme="minorEastAsia"/>
                <w:color w:val="auto"/>
                <w:sz w:val="20"/>
                <w:szCs w:val="20"/>
              </w:rPr>
              <w:t>0万元以下。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7C84F">
            <w:pPr>
              <w:widowControl/>
              <w:spacing w:line="220" w:lineRule="exact"/>
              <w:jc w:val="center"/>
              <w:textAlignment w:val="center"/>
              <w:rPr>
                <w:rFonts w:asciiTheme="minorEastAsia" w:hAnsiTheme="minorEastAsia" w:cstheme="minorEastAsia"/>
                <w:color w:val="000000" w:themeColor="text1"/>
                <w:sz w:val="20"/>
                <w:szCs w:val="20"/>
              </w:rPr>
            </w:pPr>
          </w:p>
        </w:tc>
      </w:tr>
      <w:tr w14:paraId="3CD56DB6">
        <w:tblPrEx>
          <w:tblCellMar>
            <w:top w:w="113" w:type="dxa"/>
            <w:left w:w="57" w:type="dxa"/>
            <w:bottom w:w="57" w:type="dxa"/>
            <w:right w:w="57" w:type="dxa"/>
          </w:tblCellMar>
        </w:tblPrEx>
        <w:trPr>
          <w:trHeight w:val="567" w:hRule="atLeast"/>
          <w:jc w:val="center"/>
        </w:trPr>
        <w:tc>
          <w:tcPr>
            <w:tcW w:w="567" w:type="dxa"/>
            <w:vMerge w:val="restart"/>
            <w:tcBorders>
              <w:top w:val="single" w:color="000000" w:sz="4" w:space="0"/>
              <w:left w:val="single" w:color="000000" w:sz="4" w:space="0"/>
              <w:right w:val="single" w:color="000000" w:sz="4" w:space="0"/>
            </w:tcBorders>
            <w:shd w:val="clear" w:color="auto" w:fill="auto"/>
            <w:vAlign w:val="center"/>
          </w:tcPr>
          <w:p w14:paraId="4E87D841">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5</w:t>
            </w:r>
          </w:p>
        </w:tc>
        <w:tc>
          <w:tcPr>
            <w:tcW w:w="850" w:type="dxa"/>
            <w:vMerge w:val="restart"/>
            <w:tcBorders>
              <w:top w:val="single" w:color="000000" w:sz="4" w:space="0"/>
              <w:left w:val="single" w:color="000000" w:sz="4" w:space="0"/>
              <w:right w:val="single" w:color="000000" w:sz="4" w:space="0"/>
            </w:tcBorders>
            <w:shd w:val="clear" w:color="auto" w:fill="auto"/>
            <w:vAlign w:val="center"/>
          </w:tcPr>
          <w:p w14:paraId="41FEB5C7">
            <w:pPr>
              <w:widowControl/>
              <w:spacing w:line="30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装饰装修工程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640AA">
            <w:pPr>
              <w:widowControl/>
              <w:spacing w:line="28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53EEC">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单项装饰装修工程合同额1500万元以上。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A7DF7">
            <w:pPr>
              <w:widowControl/>
              <w:spacing w:line="220" w:lineRule="exact"/>
              <w:jc w:val="center"/>
              <w:textAlignment w:val="center"/>
              <w:rPr>
                <w:rFonts w:asciiTheme="minorEastAsia" w:hAnsiTheme="minorEastAsia" w:cstheme="minorEastAsia"/>
                <w:color w:val="000000" w:themeColor="text1"/>
                <w:sz w:val="20"/>
                <w:szCs w:val="20"/>
              </w:rPr>
            </w:pPr>
          </w:p>
        </w:tc>
      </w:tr>
      <w:tr w14:paraId="2A6735A8">
        <w:tblPrEx>
          <w:tblCellMar>
            <w:top w:w="113" w:type="dxa"/>
            <w:left w:w="57" w:type="dxa"/>
            <w:bottom w:w="57" w:type="dxa"/>
            <w:right w:w="57" w:type="dxa"/>
          </w:tblCellMar>
        </w:tblPrEx>
        <w:trPr>
          <w:trHeight w:val="567" w:hRule="atLeast"/>
          <w:jc w:val="center"/>
        </w:trPr>
        <w:tc>
          <w:tcPr>
            <w:tcW w:w="567" w:type="dxa"/>
            <w:vMerge w:val="continue"/>
            <w:tcBorders>
              <w:left w:val="single" w:color="000000" w:sz="4" w:space="0"/>
              <w:right w:val="single" w:color="000000" w:sz="4" w:space="0"/>
            </w:tcBorders>
            <w:shd w:val="clear" w:color="auto" w:fill="auto"/>
            <w:vAlign w:val="center"/>
          </w:tcPr>
          <w:p w14:paraId="69A0937E">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right w:val="single" w:color="000000" w:sz="4" w:space="0"/>
            </w:tcBorders>
            <w:shd w:val="clear" w:color="auto" w:fill="auto"/>
            <w:vAlign w:val="center"/>
          </w:tcPr>
          <w:p w14:paraId="27A036F3">
            <w:pPr>
              <w:widowControl/>
              <w:spacing w:line="30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93D0C">
            <w:pPr>
              <w:widowControl/>
              <w:spacing w:line="28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E03F3">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单项装饰装修工程合同额500万元以上，1500万元以下。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E1F2A">
            <w:pPr>
              <w:widowControl/>
              <w:spacing w:line="220" w:lineRule="exact"/>
              <w:jc w:val="center"/>
              <w:textAlignment w:val="center"/>
              <w:rPr>
                <w:rFonts w:asciiTheme="minorEastAsia" w:hAnsiTheme="minorEastAsia" w:cstheme="minorEastAsia"/>
                <w:color w:val="000000" w:themeColor="text1"/>
                <w:sz w:val="20"/>
                <w:szCs w:val="20"/>
              </w:rPr>
            </w:pPr>
          </w:p>
        </w:tc>
      </w:tr>
      <w:tr w14:paraId="21D9DDC2">
        <w:tblPrEx>
          <w:tblCellMar>
            <w:top w:w="113" w:type="dxa"/>
            <w:left w:w="57" w:type="dxa"/>
            <w:bottom w:w="57" w:type="dxa"/>
            <w:right w:w="57" w:type="dxa"/>
          </w:tblCellMar>
        </w:tblPrEx>
        <w:trPr>
          <w:trHeight w:val="567" w:hRule="atLeast"/>
          <w:jc w:val="center"/>
        </w:trPr>
        <w:tc>
          <w:tcPr>
            <w:tcW w:w="567" w:type="dxa"/>
            <w:vMerge w:val="continue"/>
            <w:tcBorders>
              <w:left w:val="single" w:color="000000" w:sz="4" w:space="0"/>
              <w:bottom w:val="single" w:color="000000" w:sz="4" w:space="0"/>
              <w:right w:val="single" w:color="000000" w:sz="4" w:space="0"/>
            </w:tcBorders>
            <w:shd w:val="clear" w:color="auto" w:fill="auto"/>
            <w:vAlign w:val="center"/>
          </w:tcPr>
          <w:p w14:paraId="71AD1CFF">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bottom w:val="single" w:color="000000" w:sz="4" w:space="0"/>
              <w:right w:val="single" w:color="000000" w:sz="4" w:space="0"/>
            </w:tcBorders>
            <w:shd w:val="clear" w:color="auto" w:fill="auto"/>
            <w:vAlign w:val="center"/>
          </w:tcPr>
          <w:p w14:paraId="736073E1">
            <w:pPr>
              <w:widowControl/>
              <w:spacing w:line="30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408C7">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F9D5C">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单项装饰装修工程合同额80万元以上，500万元以下。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9E022">
            <w:pPr>
              <w:widowControl/>
              <w:spacing w:line="220" w:lineRule="exact"/>
              <w:jc w:val="center"/>
              <w:textAlignment w:val="center"/>
              <w:rPr>
                <w:rFonts w:asciiTheme="minorEastAsia" w:hAnsiTheme="minorEastAsia" w:cstheme="minorEastAsia"/>
                <w:color w:val="000000" w:themeColor="text1"/>
                <w:sz w:val="20"/>
                <w:szCs w:val="20"/>
              </w:rPr>
            </w:pPr>
          </w:p>
        </w:tc>
      </w:tr>
    </w:tbl>
    <w:p w14:paraId="18326708">
      <w:pPr>
        <w:spacing w:line="220" w:lineRule="exact"/>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78F0ADD4">
      <w:pPr>
        <w:spacing w:line="540" w:lineRule="exact"/>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三、工程造价专业</w:t>
      </w:r>
    </w:p>
    <w:tbl>
      <w:tblPr>
        <w:tblStyle w:val="7"/>
        <w:tblW w:w="10204" w:type="dxa"/>
        <w:jc w:val="center"/>
        <w:tblLayout w:type="fixed"/>
        <w:tblCellMar>
          <w:top w:w="113" w:type="dxa"/>
          <w:left w:w="57" w:type="dxa"/>
          <w:bottom w:w="57" w:type="dxa"/>
          <w:right w:w="57" w:type="dxa"/>
        </w:tblCellMar>
      </w:tblPr>
      <w:tblGrid>
        <w:gridCol w:w="567"/>
        <w:gridCol w:w="850"/>
        <w:gridCol w:w="850"/>
        <w:gridCol w:w="6803"/>
        <w:gridCol w:w="1134"/>
      </w:tblGrid>
      <w:tr w14:paraId="6E6A9594">
        <w:tblPrEx>
          <w:tblCellMar>
            <w:top w:w="113" w:type="dxa"/>
            <w:left w:w="57" w:type="dxa"/>
            <w:bottom w:w="57" w:type="dxa"/>
            <w:right w:w="57" w:type="dxa"/>
          </w:tblCellMar>
        </w:tblPrEx>
        <w:trPr>
          <w:trHeight w:val="567" w:hRule="exact"/>
          <w:tblHeader/>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57F42">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序号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23A68">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37894980">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类型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9C6E1">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3009D3E6">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规模</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762FA">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参考标准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9330C">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备注</w:t>
            </w:r>
          </w:p>
        </w:tc>
      </w:tr>
      <w:tr w14:paraId="4FE009E8">
        <w:tblPrEx>
          <w:tblCellMar>
            <w:top w:w="113" w:type="dxa"/>
            <w:left w:w="57" w:type="dxa"/>
            <w:bottom w:w="57" w:type="dxa"/>
            <w:right w:w="57" w:type="dxa"/>
          </w:tblCellMar>
        </w:tblPrEx>
        <w:trPr>
          <w:trHeight w:val="1946" w:hRule="atLeast"/>
          <w:jc w:val="center"/>
        </w:trPr>
        <w:tc>
          <w:tcPr>
            <w:tcW w:w="567" w:type="dxa"/>
            <w:vMerge w:val="restart"/>
            <w:tcBorders>
              <w:top w:val="single" w:color="000000" w:sz="4" w:space="0"/>
              <w:left w:val="single" w:color="000000" w:sz="4" w:space="0"/>
              <w:right w:val="single" w:color="000000" w:sz="4" w:space="0"/>
            </w:tcBorders>
            <w:shd w:val="clear" w:color="auto" w:fill="auto"/>
            <w:vAlign w:val="center"/>
          </w:tcPr>
          <w:p w14:paraId="4DAA0815">
            <w:pPr>
              <w:widowControl/>
              <w:spacing w:line="22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kern w:val="0"/>
                <w:sz w:val="20"/>
                <w:szCs w:val="20"/>
              </w:rPr>
              <w:t>1</w:t>
            </w:r>
          </w:p>
        </w:tc>
        <w:tc>
          <w:tcPr>
            <w:tcW w:w="850" w:type="dxa"/>
            <w:vMerge w:val="restart"/>
            <w:tcBorders>
              <w:top w:val="single" w:color="000000" w:sz="4" w:space="0"/>
              <w:left w:val="single" w:color="000000" w:sz="4" w:space="0"/>
              <w:right w:val="single" w:color="000000" w:sz="4" w:space="0"/>
            </w:tcBorders>
            <w:shd w:val="clear" w:color="auto" w:fill="auto"/>
            <w:vAlign w:val="center"/>
          </w:tcPr>
          <w:p w14:paraId="00371E69">
            <w:pPr>
              <w:widowControl/>
              <w:spacing w:line="30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kern w:val="0"/>
                <w:sz w:val="20"/>
                <w:szCs w:val="20"/>
              </w:rPr>
              <w:t>一般公共建筑</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90238">
            <w:pPr>
              <w:widowControl/>
              <w:spacing w:line="28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80A6C">
            <w:pPr>
              <w:widowControl/>
              <w:spacing w:line="260" w:lineRule="exact"/>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（1）地上25层以上的建筑；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（2）高度100m以上的构筑物或建筑物；</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（3）建筑面积3万m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以上的单体建筑；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（4）钢筋混凝土结构单跨30m以上的建筑工程；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（5）钢结构单跨36m以上的建筑工程；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（6）单项建筑造价1亿元以上的建筑工程。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F795C">
            <w:pPr>
              <w:widowControl/>
              <w:spacing w:line="220" w:lineRule="exact"/>
              <w:jc w:val="center"/>
              <w:rPr>
                <w:rFonts w:asciiTheme="minorEastAsia" w:hAnsiTheme="minorEastAsia" w:cstheme="minorEastAsia"/>
                <w:color w:val="000000" w:themeColor="text1"/>
                <w:sz w:val="20"/>
                <w:szCs w:val="20"/>
              </w:rPr>
            </w:pPr>
          </w:p>
        </w:tc>
      </w:tr>
      <w:tr w14:paraId="3C2B179F">
        <w:tblPrEx>
          <w:tblCellMar>
            <w:top w:w="113" w:type="dxa"/>
            <w:left w:w="57" w:type="dxa"/>
            <w:bottom w:w="57" w:type="dxa"/>
            <w:right w:w="57" w:type="dxa"/>
          </w:tblCellMar>
        </w:tblPrEx>
        <w:trPr>
          <w:trHeight w:val="1546" w:hRule="atLeast"/>
          <w:jc w:val="center"/>
        </w:trPr>
        <w:tc>
          <w:tcPr>
            <w:tcW w:w="567" w:type="dxa"/>
            <w:vMerge w:val="continue"/>
            <w:tcBorders>
              <w:left w:val="single" w:color="000000" w:sz="4" w:space="0"/>
              <w:right w:val="single" w:color="000000" w:sz="4" w:space="0"/>
            </w:tcBorders>
            <w:shd w:val="clear" w:color="auto" w:fill="auto"/>
            <w:vAlign w:val="center"/>
          </w:tcPr>
          <w:p w14:paraId="12D9396C">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right w:val="single" w:color="000000" w:sz="4" w:space="0"/>
            </w:tcBorders>
            <w:shd w:val="clear" w:color="auto" w:fill="auto"/>
            <w:vAlign w:val="center"/>
          </w:tcPr>
          <w:p w14:paraId="2E94C103">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710FB">
            <w:pPr>
              <w:widowControl/>
              <w:spacing w:line="28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32C3D">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（1）地上12层以上，25层以下的建筑工程；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（2）高度50m以上，100m以下的构筑物或建筑物；</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（3）建筑面积1万m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以上，3万m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以下的单体建筑；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w:t>
            </w:r>
            <w:r>
              <w:rPr>
                <w:rFonts w:hint="eastAsia" w:asciiTheme="minorEastAsia" w:hAnsiTheme="minorEastAsia" w:cstheme="minorEastAsia"/>
                <w:color w:val="000000"/>
                <w:spacing w:val="-3"/>
                <w:kern w:val="0"/>
                <w:sz w:val="20"/>
                <w:szCs w:val="20"/>
              </w:rPr>
              <w:t>钢筋混凝土结构单跨21m以上，30m</w:t>
            </w:r>
            <w:r>
              <w:rPr>
                <w:rFonts w:hint="eastAsia" w:asciiTheme="minorEastAsia" w:hAnsiTheme="minorEastAsia" w:cstheme="minorEastAsia"/>
                <w:color w:val="000000"/>
                <w:kern w:val="0"/>
                <w:sz w:val="20"/>
                <w:szCs w:val="20"/>
              </w:rPr>
              <w:t>以下的建筑工程；</w:t>
            </w:r>
          </w:p>
          <w:p w14:paraId="61E77941">
            <w:pPr>
              <w:widowControl/>
              <w:numPr>
                <w:ilvl w:val="0"/>
                <w:numId w:val="1"/>
              </w:numPr>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钢结构单跨24m以上，36m以下的建筑工程；</w:t>
            </w:r>
          </w:p>
          <w:p w14:paraId="419D3EDB">
            <w:pPr>
              <w:widowControl/>
              <w:numPr>
                <w:ilvl w:val="0"/>
                <w:numId w:val="1"/>
              </w:numPr>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单项建筑造价3000万元以上、1亿元以下的房屋建筑工程。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51D76">
            <w:pPr>
              <w:widowControl/>
              <w:spacing w:line="220" w:lineRule="exact"/>
              <w:jc w:val="center"/>
              <w:rPr>
                <w:rFonts w:asciiTheme="minorEastAsia" w:hAnsiTheme="minorEastAsia" w:cstheme="minorEastAsia"/>
                <w:color w:val="000000" w:themeColor="text1"/>
                <w:sz w:val="20"/>
                <w:szCs w:val="20"/>
              </w:rPr>
            </w:pPr>
          </w:p>
        </w:tc>
      </w:tr>
      <w:tr w14:paraId="332D0AB2">
        <w:tblPrEx>
          <w:tblCellMar>
            <w:top w:w="113" w:type="dxa"/>
            <w:left w:w="57" w:type="dxa"/>
            <w:bottom w:w="57" w:type="dxa"/>
            <w:right w:w="57" w:type="dxa"/>
          </w:tblCellMar>
        </w:tblPrEx>
        <w:trPr>
          <w:trHeight w:val="1546" w:hRule="atLeast"/>
          <w:jc w:val="center"/>
        </w:trPr>
        <w:tc>
          <w:tcPr>
            <w:tcW w:w="567" w:type="dxa"/>
            <w:vMerge w:val="continue"/>
            <w:tcBorders>
              <w:left w:val="single" w:color="000000" w:sz="4" w:space="0"/>
              <w:bottom w:val="single" w:color="000000" w:sz="4" w:space="0"/>
              <w:right w:val="single" w:color="000000" w:sz="4" w:space="0"/>
            </w:tcBorders>
            <w:shd w:val="clear" w:color="auto" w:fill="auto"/>
            <w:vAlign w:val="center"/>
          </w:tcPr>
          <w:p w14:paraId="1EEE27B8">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bottom w:val="single" w:color="000000" w:sz="4" w:space="0"/>
              <w:right w:val="single" w:color="000000" w:sz="4" w:space="0"/>
            </w:tcBorders>
            <w:shd w:val="clear" w:color="auto" w:fill="auto"/>
            <w:vAlign w:val="center"/>
          </w:tcPr>
          <w:p w14:paraId="10672460">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2DF39">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ABFDE">
            <w:pPr>
              <w:widowControl/>
              <w:spacing w:line="25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（1）地上4层以上，12层以下的建筑工程；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（2）高度10m以上，50m以下的构筑物或建筑物；</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（3）建筑面积1000m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以上，1万m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以下的单体建筑；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w:t>
            </w:r>
            <w:r>
              <w:rPr>
                <w:rFonts w:hint="eastAsia" w:asciiTheme="minorEastAsia" w:hAnsiTheme="minorEastAsia" w:cstheme="minorEastAsia"/>
                <w:color w:val="000000"/>
                <w:spacing w:val="-3"/>
                <w:kern w:val="0"/>
                <w:sz w:val="20"/>
                <w:szCs w:val="20"/>
              </w:rPr>
              <w:t>钢筋混凝土结构单跨18m以上，21m</w:t>
            </w:r>
            <w:r>
              <w:rPr>
                <w:rFonts w:hint="eastAsia" w:asciiTheme="minorEastAsia" w:hAnsiTheme="minorEastAsia" w:cstheme="minorEastAsia"/>
                <w:color w:val="000000"/>
                <w:kern w:val="0"/>
                <w:sz w:val="20"/>
                <w:szCs w:val="20"/>
              </w:rPr>
              <w:t>以下的建筑工程；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（5）钢结构单跨21m以上，24m以下的建筑工程；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（6）单项建筑造价200万元以上、3000万元以下的房屋建筑工程。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9BE78">
            <w:pPr>
              <w:widowControl/>
              <w:spacing w:line="220" w:lineRule="exact"/>
              <w:jc w:val="center"/>
              <w:rPr>
                <w:rFonts w:asciiTheme="minorEastAsia" w:hAnsiTheme="minorEastAsia" w:cstheme="minorEastAsia"/>
                <w:color w:val="000000" w:themeColor="text1"/>
                <w:sz w:val="20"/>
                <w:szCs w:val="20"/>
              </w:rPr>
            </w:pPr>
          </w:p>
        </w:tc>
      </w:tr>
      <w:tr w14:paraId="1144F388">
        <w:tblPrEx>
          <w:tblCellMar>
            <w:top w:w="113" w:type="dxa"/>
            <w:left w:w="57" w:type="dxa"/>
            <w:bottom w:w="57" w:type="dxa"/>
            <w:right w:w="57" w:type="dxa"/>
          </w:tblCellMar>
        </w:tblPrEx>
        <w:trPr>
          <w:trHeight w:val="1546" w:hRule="atLeast"/>
          <w:jc w:val="center"/>
        </w:trPr>
        <w:tc>
          <w:tcPr>
            <w:tcW w:w="567" w:type="dxa"/>
            <w:vMerge w:val="restart"/>
            <w:tcBorders>
              <w:top w:val="single" w:color="000000" w:sz="4" w:space="0"/>
              <w:left w:val="single" w:color="000000" w:sz="4" w:space="0"/>
              <w:right w:val="single" w:color="000000" w:sz="4" w:space="0"/>
            </w:tcBorders>
            <w:shd w:val="clear" w:color="auto" w:fill="auto"/>
            <w:vAlign w:val="center"/>
          </w:tcPr>
          <w:p w14:paraId="5CA0C304">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2</w:t>
            </w:r>
          </w:p>
        </w:tc>
        <w:tc>
          <w:tcPr>
            <w:tcW w:w="850" w:type="dxa"/>
            <w:vMerge w:val="restart"/>
            <w:tcBorders>
              <w:top w:val="single" w:color="000000" w:sz="4" w:space="0"/>
              <w:left w:val="single" w:color="000000" w:sz="4" w:space="0"/>
              <w:right w:val="single" w:color="000000" w:sz="4" w:space="0"/>
            </w:tcBorders>
            <w:shd w:val="clear" w:color="auto" w:fill="auto"/>
            <w:vAlign w:val="center"/>
          </w:tcPr>
          <w:p w14:paraId="5A39E50F">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住宅</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宿舍</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07503">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26CB9">
            <w:pPr>
              <w:widowControl/>
              <w:spacing w:line="280" w:lineRule="exact"/>
              <w:textAlignment w:val="center"/>
              <w:rPr>
                <w:rFonts w:asciiTheme="minorEastAsia" w:hAnsiTheme="minorEastAsia" w:cstheme="minorEastAsia"/>
                <w:b/>
                <w:bCs/>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（1）地上25层以上的住宅建筑；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（2）建筑面积3万m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以上的单体住宅建筑；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w:t>
            </w:r>
            <w:r>
              <w:rPr>
                <w:rFonts w:hint="eastAsia" w:asciiTheme="minorEastAsia" w:hAnsiTheme="minorEastAsia" w:cstheme="minorEastAsia"/>
                <w:color w:val="000000"/>
                <w:spacing w:val="8"/>
                <w:kern w:val="0"/>
                <w:sz w:val="20"/>
                <w:szCs w:val="20"/>
              </w:rPr>
              <w:t>钢筋混凝土结构单跨30m以上的住</w:t>
            </w:r>
            <w:r>
              <w:rPr>
                <w:rFonts w:hint="eastAsia" w:asciiTheme="minorEastAsia" w:hAnsiTheme="minorEastAsia" w:cstheme="minorEastAsia"/>
                <w:color w:val="000000"/>
                <w:kern w:val="0"/>
                <w:sz w:val="20"/>
                <w:szCs w:val="20"/>
              </w:rPr>
              <w:t>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（4）钢结构单跨36m以上的住宅建筑；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（5）</w:t>
            </w:r>
            <w:r>
              <w:rPr>
                <w:rFonts w:hint="eastAsia" w:asciiTheme="minorEastAsia" w:hAnsiTheme="minorEastAsia" w:cstheme="minorEastAsia"/>
                <w:color w:val="000000"/>
                <w:spacing w:val="5"/>
                <w:kern w:val="0"/>
                <w:sz w:val="20"/>
                <w:szCs w:val="20"/>
              </w:rPr>
              <w:t>单项建筑造价1亿元以上的住宅建</w:t>
            </w:r>
            <w:r>
              <w:rPr>
                <w:rFonts w:hint="eastAsia" w:asciiTheme="minorEastAsia" w:hAnsiTheme="minorEastAsia" w:cstheme="minorEastAsia"/>
                <w:color w:val="000000"/>
                <w:kern w:val="0"/>
                <w:sz w:val="20"/>
                <w:szCs w:val="20"/>
              </w:rPr>
              <w:t>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（6）建筑面积30万m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以上的住宅小区或建筑群体工程。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BCA6C">
            <w:pPr>
              <w:widowControl/>
              <w:spacing w:line="220" w:lineRule="exact"/>
              <w:jc w:val="center"/>
              <w:rPr>
                <w:rFonts w:asciiTheme="minorEastAsia" w:hAnsiTheme="minorEastAsia" w:cstheme="minorEastAsia"/>
                <w:color w:val="000000" w:themeColor="text1"/>
                <w:sz w:val="20"/>
                <w:szCs w:val="20"/>
              </w:rPr>
            </w:pPr>
          </w:p>
        </w:tc>
      </w:tr>
      <w:tr w14:paraId="33A4AF84">
        <w:tblPrEx>
          <w:tblCellMar>
            <w:top w:w="113" w:type="dxa"/>
            <w:left w:w="57" w:type="dxa"/>
            <w:bottom w:w="57" w:type="dxa"/>
            <w:right w:w="57" w:type="dxa"/>
          </w:tblCellMar>
        </w:tblPrEx>
        <w:trPr>
          <w:trHeight w:val="1546" w:hRule="atLeast"/>
          <w:jc w:val="center"/>
        </w:trPr>
        <w:tc>
          <w:tcPr>
            <w:tcW w:w="567" w:type="dxa"/>
            <w:vMerge w:val="continue"/>
            <w:tcBorders>
              <w:left w:val="single" w:color="000000" w:sz="4" w:space="0"/>
              <w:right w:val="single" w:color="000000" w:sz="4" w:space="0"/>
            </w:tcBorders>
            <w:shd w:val="clear" w:color="auto" w:fill="auto"/>
            <w:vAlign w:val="center"/>
          </w:tcPr>
          <w:p w14:paraId="4ABA28C0">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right w:val="single" w:color="000000" w:sz="4" w:space="0"/>
            </w:tcBorders>
            <w:shd w:val="clear" w:color="auto" w:fill="auto"/>
            <w:vAlign w:val="center"/>
          </w:tcPr>
          <w:p w14:paraId="472D7C34">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4ECBB">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07ABB">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（1）地上12层以上、25层以下的住宅建筑；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（2）建筑面积1万m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以上、3万m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以下的单体住宅建筑；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w:t>
            </w:r>
            <w:r>
              <w:rPr>
                <w:rFonts w:hint="eastAsia" w:asciiTheme="minorEastAsia" w:hAnsiTheme="minorEastAsia" w:cstheme="minorEastAsia"/>
                <w:color w:val="000000"/>
                <w:spacing w:val="-3"/>
                <w:kern w:val="0"/>
                <w:sz w:val="20"/>
                <w:szCs w:val="20"/>
              </w:rPr>
              <w:t>钢筋混凝土结构单跨21m以上、30m</w:t>
            </w:r>
            <w:r>
              <w:rPr>
                <w:rFonts w:hint="eastAsia" w:asciiTheme="minorEastAsia" w:hAnsiTheme="minorEastAsia" w:cstheme="minorEastAsia"/>
                <w:color w:val="000000"/>
                <w:kern w:val="0"/>
                <w:sz w:val="20"/>
                <w:szCs w:val="20"/>
              </w:rPr>
              <w:t>以下的住宅建筑；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w:t>
            </w:r>
            <w:r>
              <w:rPr>
                <w:rFonts w:hint="eastAsia" w:asciiTheme="minorEastAsia" w:hAnsiTheme="minorEastAsia" w:cstheme="minorEastAsia"/>
                <w:color w:val="000000"/>
                <w:spacing w:val="2"/>
                <w:kern w:val="0"/>
                <w:sz w:val="20"/>
                <w:szCs w:val="20"/>
              </w:rPr>
              <w:t>钢结构单跨24m以上、36m以下的</w:t>
            </w:r>
            <w:r>
              <w:rPr>
                <w:rFonts w:hint="eastAsia" w:asciiTheme="minorEastAsia" w:hAnsiTheme="minorEastAsia" w:cstheme="minorEastAsia"/>
                <w:color w:val="000000"/>
                <w:kern w:val="0"/>
                <w:sz w:val="20"/>
                <w:szCs w:val="20"/>
              </w:rPr>
              <w:t>住宅建筑；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（5）单项建筑造价3000万元以上、1亿元以下的屋住宅建筑；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（6）建筑面积20万m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以上、30万m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以下的住宅小区或建筑群体工程。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A6A29">
            <w:pPr>
              <w:widowControl/>
              <w:spacing w:line="220" w:lineRule="exact"/>
              <w:jc w:val="center"/>
              <w:rPr>
                <w:rFonts w:asciiTheme="minorEastAsia" w:hAnsiTheme="minorEastAsia" w:cstheme="minorEastAsia"/>
                <w:color w:val="000000" w:themeColor="text1"/>
                <w:sz w:val="20"/>
                <w:szCs w:val="20"/>
              </w:rPr>
            </w:pPr>
          </w:p>
        </w:tc>
      </w:tr>
      <w:tr w14:paraId="4890749A">
        <w:tblPrEx>
          <w:tblCellMar>
            <w:top w:w="113" w:type="dxa"/>
            <w:left w:w="57" w:type="dxa"/>
            <w:bottom w:w="57" w:type="dxa"/>
            <w:right w:w="57" w:type="dxa"/>
          </w:tblCellMar>
        </w:tblPrEx>
        <w:trPr>
          <w:trHeight w:val="1546" w:hRule="atLeast"/>
          <w:jc w:val="center"/>
        </w:trPr>
        <w:tc>
          <w:tcPr>
            <w:tcW w:w="567" w:type="dxa"/>
            <w:vMerge w:val="continue"/>
            <w:tcBorders>
              <w:left w:val="single" w:color="000000" w:sz="4" w:space="0"/>
              <w:bottom w:val="single" w:color="000000" w:sz="4" w:space="0"/>
              <w:right w:val="single" w:color="000000" w:sz="4" w:space="0"/>
            </w:tcBorders>
            <w:shd w:val="clear" w:color="auto" w:fill="auto"/>
            <w:vAlign w:val="center"/>
          </w:tcPr>
          <w:p w14:paraId="4BE1C622">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bottom w:val="single" w:color="000000" w:sz="4" w:space="0"/>
              <w:right w:val="single" w:color="000000" w:sz="4" w:space="0"/>
            </w:tcBorders>
            <w:shd w:val="clear" w:color="auto" w:fill="auto"/>
            <w:vAlign w:val="center"/>
          </w:tcPr>
          <w:p w14:paraId="07B46F63">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DC7D0">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200E5">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（1）地上4层以上、12层以下的住宅建筑；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（2）建筑面积1000m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以上、1万m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以下的单体住宅建筑；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w:t>
            </w:r>
            <w:r>
              <w:rPr>
                <w:rFonts w:hint="eastAsia" w:asciiTheme="minorEastAsia" w:hAnsiTheme="minorEastAsia" w:cstheme="minorEastAsia"/>
                <w:color w:val="000000"/>
                <w:spacing w:val="3"/>
                <w:kern w:val="0"/>
                <w:sz w:val="20"/>
                <w:szCs w:val="20"/>
              </w:rPr>
              <w:t>钢筋混凝土结构单跨18m以上、21m</w:t>
            </w:r>
            <w:r>
              <w:rPr>
                <w:rFonts w:hint="eastAsia" w:asciiTheme="minorEastAsia" w:hAnsiTheme="minorEastAsia" w:cstheme="minorEastAsia"/>
                <w:color w:val="000000"/>
                <w:kern w:val="0"/>
                <w:sz w:val="20"/>
                <w:szCs w:val="20"/>
              </w:rPr>
              <w:t>以下的住宅建筑；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w:t>
            </w:r>
            <w:r>
              <w:rPr>
                <w:rFonts w:hint="eastAsia" w:asciiTheme="minorEastAsia" w:hAnsiTheme="minorEastAsia" w:cstheme="minorEastAsia"/>
                <w:color w:val="000000"/>
                <w:spacing w:val="3"/>
                <w:kern w:val="0"/>
                <w:sz w:val="20"/>
                <w:szCs w:val="20"/>
              </w:rPr>
              <w:t>钢结构单跨21m以上24m以下的住</w:t>
            </w:r>
            <w:r>
              <w:rPr>
                <w:rFonts w:hint="eastAsia" w:asciiTheme="minorEastAsia" w:hAnsiTheme="minorEastAsia" w:cstheme="minorEastAsia"/>
                <w:color w:val="000000"/>
                <w:kern w:val="0"/>
                <w:sz w:val="20"/>
                <w:szCs w:val="20"/>
              </w:rPr>
              <w:t>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（5）单项建筑造价200万元以上3000万元以下的屋住宅建筑；</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（6）建筑面积10万m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以上20万m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以下的住宅小区或建筑群体工程。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D5491">
            <w:pPr>
              <w:widowControl/>
              <w:spacing w:line="220" w:lineRule="exact"/>
              <w:jc w:val="center"/>
              <w:rPr>
                <w:rFonts w:asciiTheme="minorEastAsia" w:hAnsiTheme="minorEastAsia" w:cstheme="minorEastAsia"/>
                <w:color w:val="000000" w:themeColor="text1"/>
                <w:sz w:val="20"/>
                <w:szCs w:val="20"/>
              </w:rPr>
            </w:pPr>
          </w:p>
        </w:tc>
      </w:tr>
      <w:tr w14:paraId="364E8C61">
        <w:tblPrEx>
          <w:tblCellMar>
            <w:top w:w="113" w:type="dxa"/>
            <w:left w:w="57" w:type="dxa"/>
            <w:bottom w:w="57" w:type="dxa"/>
            <w:right w:w="57" w:type="dxa"/>
          </w:tblCellMar>
        </w:tblPrEx>
        <w:trPr>
          <w:trHeight w:val="1546" w:hRule="atLeast"/>
          <w:jc w:val="center"/>
        </w:trPr>
        <w:tc>
          <w:tcPr>
            <w:tcW w:w="567" w:type="dxa"/>
            <w:vMerge w:val="restart"/>
            <w:tcBorders>
              <w:top w:val="single" w:color="000000" w:sz="4" w:space="0"/>
              <w:left w:val="single" w:color="000000" w:sz="4" w:space="0"/>
              <w:right w:val="single" w:color="000000" w:sz="4" w:space="0"/>
            </w:tcBorders>
            <w:shd w:val="clear" w:color="auto" w:fill="auto"/>
            <w:vAlign w:val="center"/>
          </w:tcPr>
          <w:p w14:paraId="5BAF1E2B">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3</w:t>
            </w:r>
          </w:p>
          <w:p w14:paraId="63A9886F">
            <w:pPr>
              <w:widowControl/>
              <w:spacing w:line="220" w:lineRule="exact"/>
              <w:jc w:val="center"/>
              <w:textAlignment w:val="center"/>
              <w:rPr>
                <w:rFonts w:asciiTheme="minorEastAsia" w:hAnsiTheme="minorEastAsia" w:cstheme="minorEastAsia"/>
                <w:kern w:val="0"/>
                <w:sz w:val="20"/>
                <w:szCs w:val="20"/>
              </w:rPr>
            </w:pPr>
          </w:p>
        </w:tc>
        <w:tc>
          <w:tcPr>
            <w:tcW w:w="850" w:type="dxa"/>
            <w:vMerge w:val="restart"/>
            <w:tcBorders>
              <w:top w:val="single" w:color="000000" w:sz="4" w:space="0"/>
              <w:left w:val="single" w:color="000000" w:sz="4" w:space="0"/>
              <w:right w:val="single" w:color="000000" w:sz="4" w:space="0"/>
            </w:tcBorders>
            <w:shd w:val="clear" w:color="auto" w:fill="auto"/>
            <w:vAlign w:val="center"/>
          </w:tcPr>
          <w:p w14:paraId="7A962674">
            <w:pPr>
              <w:widowControl/>
              <w:spacing w:line="30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地下</w:t>
            </w:r>
          </w:p>
          <w:p w14:paraId="04309CC7">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工程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74266">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521CC">
            <w:pPr>
              <w:widowControl/>
              <w:spacing w:line="27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地下工程造价1000万元以上，且符合下列条件之一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（1）25层以上民用建筑工程，或高度</w:t>
            </w:r>
            <w:r>
              <w:rPr>
                <w:rFonts w:hint="eastAsia" w:asciiTheme="minorEastAsia" w:hAnsiTheme="minorEastAsia" w:cstheme="minorEastAsia"/>
                <w:color w:val="000000"/>
                <w:spacing w:val="-6"/>
                <w:kern w:val="0"/>
                <w:sz w:val="20"/>
                <w:szCs w:val="20"/>
              </w:rPr>
              <w:t>100m以上构筑物的地基基础工程</w:t>
            </w:r>
            <w:r>
              <w:rPr>
                <w:rFonts w:hint="eastAsia" w:asciiTheme="minorEastAsia" w:hAnsiTheme="minorEastAsia" w:cstheme="minorEastAsia"/>
                <w:color w:val="000000"/>
                <w:kern w:val="0"/>
                <w:sz w:val="20"/>
                <w:szCs w:val="20"/>
              </w:rPr>
              <w:t>；</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（2）刚</w:t>
            </w:r>
            <w:r>
              <w:rPr>
                <w:rFonts w:hint="eastAsia" w:asciiTheme="minorEastAsia" w:hAnsiTheme="minorEastAsia" w:cstheme="minorEastAsia"/>
                <w:color w:val="000000"/>
                <w:spacing w:val="-6"/>
                <w:kern w:val="0"/>
                <w:sz w:val="20"/>
                <w:szCs w:val="20"/>
              </w:rPr>
              <w:t>性桩复合地基处理深度超</w:t>
            </w:r>
            <w:r>
              <w:rPr>
                <w:rFonts w:hint="eastAsia" w:asciiTheme="minorEastAsia" w:hAnsiTheme="minorEastAsia" w:cstheme="minorEastAsia"/>
                <w:color w:val="000000"/>
                <w:kern w:val="0"/>
                <w:sz w:val="20"/>
                <w:szCs w:val="20"/>
              </w:rPr>
              <w:t>过18m,</w:t>
            </w:r>
            <w:r>
              <w:rPr>
                <w:rFonts w:hint="eastAsia" w:asciiTheme="minorEastAsia" w:hAnsiTheme="minorEastAsia" w:cstheme="minorEastAsia"/>
                <w:color w:val="000000"/>
                <w:spacing w:val="-9"/>
                <w:kern w:val="0"/>
                <w:sz w:val="20"/>
                <w:szCs w:val="20"/>
              </w:rPr>
              <w:t>或深度超过8m的其它地基处理工程</w:t>
            </w:r>
            <w:r>
              <w:rPr>
                <w:rFonts w:hint="eastAsia" w:asciiTheme="minorEastAsia" w:hAnsiTheme="minorEastAsia" w:cstheme="minorEastAsia"/>
                <w:color w:val="000000"/>
                <w:kern w:val="0"/>
                <w:sz w:val="20"/>
                <w:szCs w:val="20"/>
              </w:rPr>
              <w:t>；</w:t>
            </w:r>
          </w:p>
          <w:p w14:paraId="4A85A4DA">
            <w:pPr>
              <w:widowControl/>
              <w:spacing w:line="27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（3）单桩承受设计荷载6000kN以上的桩基础工程；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w:t>
            </w:r>
            <w:r>
              <w:rPr>
                <w:rFonts w:hint="eastAsia" w:asciiTheme="minorEastAsia" w:hAnsiTheme="minorEastAsia" w:cstheme="minorEastAsia"/>
                <w:color w:val="000000"/>
                <w:spacing w:val="11"/>
                <w:kern w:val="0"/>
                <w:sz w:val="20"/>
                <w:szCs w:val="20"/>
              </w:rPr>
              <w:t>开</w:t>
            </w:r>
            <w:r>
              <w:rPr>
                <w:rFonts w:hint="eastAsia" w:asciiTheme="minorEastAsia" w:hAnsiTheme="minorEastAsia" w:cstheme="minorEastAsia"/>
                <w:color w:val="000000"/>
                <w:spacing w:val="6"/>
                <w:kern w:val="0"/>
                <w:sz w:val="20"/>
                <w:szCs w:val="20"/>
              </w:rPr>
              <w:t>挖深度12m以上的基坑围护及土石方工程</w:t>
            </w:r>
            <w:r>
              <w:rPr>
                <w:rFonts w:hint="eastAsia" w:asciiTheme="minorEastAsia" w:hAnsiTheme="minorEastAsia" w:cstheme="minorEastAsia"/>
                <w:color w:val="000000"/>
                <w:kern w:val="0"/>
                <w:sz w:val="20"/>
                <w:szCs w:val="20"/>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EBC41">
            <w:pPr>
              <w:widowControl/>
              <w:spacing w:line="220" w:lineRule="exact"/>
              <w:jc w:val="center"/>
              <w:rPr>
                <w:rFonts w:asciiTheme="minorEastAsia" w:hAnsiTheme="minorEastAsia" w:cstheme="minorEastAsia"/>
                <w:color w:val="000000" w:themeColor="text1"/>
                <w:sz w:val="20"/>
                <w:szCs w:val="20"/>
              </w:rPr>
            </w:pPr>
          </w:p>
        </w:tc>
      </w:tr>
      <w:tr w14:paraId="6A8320E1">
        <w:tblPrEx>
          <w:tblCellMar>
            <w:top w:w="113" w:type="dxa"/>
            <w:left w:w="57" w:type="dxa"/>
            <w:bottom w:w="57" w:type="dxa"/>
            <w:right w:w="57" w:type="dxa"/>
          </w:tblCellMar>
        </w:tblPrEx>
        <w:trPr>
          <w:trHeight w:val="1546" w:hRule="atLeast"/>
          <w:jc w:val="center"/>
        </w:trPr>
        <w:tc>
          <w:tcPr>
            <w:tcW w:w="567" w:type="dxa"/>
            <w:vMerge w:val="continue"/>
            <w:tcBorders>
              <w:left w:val="single" w:color="000000" w:sz="4" w:space="0"/>
              <w:right w:val="single" w:color="000000" w:sz="4" w:space="0"/>
            </w:tcBorders>
            <w:shd w:val="clear" w:color="auto" w:fill="auto"/>
            <w:vAlign w:val="center"/>
          </w:tcPr>
          <w:p w14:paraId="5D7EBCF5">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right w:val="single" w:color="000000" w:sz="4" w:space="0"/>
            </w:tcBorders>
            <w:shd w:val="clear" w:color="auto" w:fill="auto"/>
            <w:vAlign w:val="center"/>
          </w:tcPr>
          <w:p w14:paraId="4322E0C7">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67160">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79448">
            <w:pPr>
              <w:widowControl/>
              <w:spacing w:line="27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（1）12层以上，25层以下民用建筑工程，或高度80m以上，100m以下构筑物的地基基础工程；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（2）刚性桩复合地基处理深度12m以上，18m以下，或深度6m以上，8m以下的其它地基处理工程，且造价600万元以上；</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（3）单桩承受设计荷载3000kN以上，6000kN以下的桩基础工程；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（4）开挖深度9m以上，12m以下的基坑围护及土石方工程。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EF8AE">
            <w:pPr>
              <w:widowControl/>
              <w:spacing w:line="220" w:lineRule="exact"/>
              <w:jc w:val="center"/>
              <w:rPr>
                <w:rFonts w:asciiTheme="minorEastAsia" w:hAnsiTheme="minorEastAsia" w:cstheme="minorEastAsia"/>
                <w:color w:val="000000" w:themeColor="text1"/>
                <w:sz w:val="20"/>
                <w:szCs w:val="20"/>
              </w:rPr>
            </w:pPr>
          </w:p>
        </w:tc>
      </w:tr>
      <w:tr w14:paraId="3F682769">
        <w:tblPrEx>
          <w:tblCellMar>
            <w:top w:w="113" w:type="dxa"/>
            <w:left w:w="57" w:type="dxa"/>
            <w:bottom w:w="57" w:type="dxa"/>
            <w:right w:w="57" w:type="dxa"/>
          </w:tblCellMar>
        </w:tblPrEx>
        <w:trPr>
          <w:trHeight w:val="1546" w:hRule="atLeast"/>
          <w:jc w:val="center"/>
        </w:trPr>
        <w:tc>
          <w:tcPr>
            <w:tcW w:w="567" w:type="dxa"/>
            <w:vMerge w:val="continue"/>
            <w:tcBorders>
              <w:left w:val="single" w:color="000000" w:sz="4" w:space="0"/>
              <w:bottom w:val="single" w:color="000000" w:sz="4" w:space="0"/>
              <w:right w:val="single" w:color="000000" w:sz="4" w:space="0"/>
            </w:tcBorders>
            <w:shd w:val="clear" w:color="auto" w:fill="auto"/>
            <w:vAlign w:val="center"/>
          </w:tcPr>
          <w:p w14:paraId="6D25F1C9">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bottom w:val="single" w:color="000000" w:sz="4" w:space="0"/>
              <w:right w:val="single" w:color="000000" w:sz="4" w:space="0"/>
            </w:tcBorders>
            <w:shd w:val="clear" w:color="auto" w:fill="auto"/>
            <w:vAlign w:val="center"/>
          </w:tcPr>
          <w:p w14:paraId="1E8042DA">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4334F">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AADAA">
            <w:pPr>
              <w:widowControl/>
              <w:spacing w:line="27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p>
          <w:p w14:paraId="498886AC">
            <w:pPr>
              <w:widowControl/>
              <w:spacing w:line="27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（1）4层以上，12层以下民用建筑工程，或高度50m以上，80m以下构筑物的地基基础工程；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（2）刚性桩复合地基处理深度超过6m以上，12m以下，或深度4m以上，8m以下的其它地基处理工程，且造价100万元以上；</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（3）单桩承受设计荷载1000kN以上，3000kN以下的桩基础工程；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（4）开挖深度5m以上，9m以下的基坑围护及土石方工程。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C6446">
            <w:pPr>
              <w:widowControl/>
              <w:spacing w:line="220" w:lineRule="exact"/>
              <w:jc w:val="center"/>
              <w:rPr>
                <w:rFonts w:asciiTheme="minorEastAsia" w:hAnsiTheme="minorEastAsia" w:cstheme="minorEastAsia"/>
                <w:color w:val="000000" w:themeColor="text1"/>
                <w:sz w:val="20"/>
                <w:szCs w:val="20"/>
              </w:rPr>
            </w:pPr>
          </w:p>
        </w:tc>
      </w:tr>
      <w:tr w14:paraId="4FD6A475">
        <w:tblPrEx>
          <w:tblCellMar>
            <w:top w:w="113" w:type="dxa"/>
            <w:left w:w="57" w:type="dxa"/>
            <w:bottom w:w="57" w:type="dxa"/>
            <w:right w:w="57" w:type="dxa"/>
          </w:tblCellMar>
        </w:tblPrEx>
        <w:trPr>
          <w:trHeight w:val="396" w:hRule="atLeast"/>
          <w:jc w:val="center"/>
        </w:trPr>
        <w:tc>
          <w:tcPr>
            <w:tcW w:w="567" w:type="dxa"/>
            <w:vMerge w:val="restart"/>
            <w:tcBorders>
              <w:top w:val="single" w:color="000000" w:sz="4" w:space="0"/>
              <w:left w:val="single" w:color="000000" w:sz="4" w:space="0"/>
              <w:right w:val="single" w:color="000000" w:sz="4" w:space="0"/>
            </w:tcBorders>
            <w:shd w:val="clear" w:color="auto" w:fill="auto"/>
            <w:vAlign w:val="center"/>
          </w:tcPr>
          <w:p w14:paraId="0C37ECF0">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4</w:t>
            </w:r>
          </w:p>
        </w:tc>
        <w:tc>
          <w:tcPr>
            <w:tcW w:w="850" w:type="dxa"/>
            <w:vMerge w:val="restart"/>
            <w:tcBorders>
              <w:top w:val="single" w:color="000000" w:sz="4" w:space="0"/>
              <w:left w:val="single" w:color="000000" w:sz="4" w:space="0"/>
              <w:right w:val="single" w:color="000000" w:sz="4" w:space="0"/>
            </w:tcBorders>
            <w:shd w:val="clear" w:color="auto" w:fill="auto"/>
            <w:vAlign w:val="center"/>
          </w:tcPr>
          <w:p w14:paraId="605F503C">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装饰装修工程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07020">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1D356">
            <w:pPr>
              <w:widowControl/>
              <w:spacing w:line="27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单项装饰装修工程合同额1500万元以上。</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5A534">
            <w:pPr>
              <w:widowControl/>
              <w:spacing w:line="220" w:lineRule="exact"/>
              <w:jc w:val="center"/>
              <w:rPr>
                <w:rFonts w:asciiTheme="minorEastAsia" w:hAnsiTheme="minorEastAsia" w:cstheme="minorEastAsia"/>
                <w:color w:val="000000" w:themeColor="text1"/>
                <w:sz w:val="20"/>
                <w:szCs w:val="20"/>
              </w:rPr>
            </w:pPr>
          </w:p>
        </w:tc>
      </w:tr>
      <w:tr w14:paraId="32F778ED">
        <w:tblPrEx>
          <w:tblCellMar>
            <w:top w:w="113" w:type="dxa"/>
            <w:left w:w="57" w:type="dxa"/>
            <w:bottom w:w="57" w:type="dxa"/>
            <w:right w:w="57" w:type="dxa"/>
          </w:tblCellMar>
        </w:tblPrEx>
        <w:trPr>
          <w:trHeight w:val="376" w:hRule="atLeast"/>
          <w:jc w:val="center"/>
        </w:trPr>
        <w:tc>
          <w:tcPr>
            <w:tcW w:w="567" w:type="dxa"/>
            <w:vMerge w:val="continue"/>
            <w:tcBorders>
              <w:left w:val="single" w:color="000000" w:sz="4" w:space="0"/>
              <w:right w:val="single" w:color="000000" w:sz="4" w:space="0"/>
            </w:tcBorders>
            <w:shd w:val="clear" w:color="auto" w:fill="auto"/>
            <w:vAlign w:val="center"/>
          </w:tcPr>
          <w:p w14:paraId="13C8D0CA">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right w:val="single" w:color="000000" w:sz="4" w:space="0"/>
            </w:tcBorders>
            <w:shd w:val="clear" w:color="auto" w:fill="auto"/>
            <w:vAlign w:val="center"/>
          </w:tcPr>
          <w:p w14:paraId="415DAC1C">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E36FC">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D0CF9">
            <w:pPr>
              <w:widowControl/>
              <w:spacing w:line="27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单项装饰装修工程合同额500万元以上，1500万元以下。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6317D">
            <w:pPr>
              <w:widowControl/>
              <w:spacing w:line="220" w:lineRule="exact"/>
              <w:jc w:val="center"/>
              <w:rPr>
                <w:rFonts w:asciiTheme="minorEastAsia" w:hAnsiTheme="minorEastAsia" w:cstheme="minorEastAsia"/>
                <w:color w:val="000000" w:themeColor="text1"/>
                <w:sz w:val="20"/>
                <w:szCs w:val="20"/>
              </w:rPr>
            </w:pPr>
          </w:p>
        </w:tc>
      </w:tr>
      <w:tr w14:paraId="76C3B3FD">
        <w:tblPrEx>
          <w:tblCellMar>
            <w:top w:w="113" w:type="dxa"/>
            <w:left w:w="57" w:type="dxa"/>
            <w:bottom w:w="57" w:type="dxa"/>
            <w:right w:w="57" w:type="dxa"/>
          </w:tblCellMar>
        </w:tblPrEx>
        <w:trPr>
          <w:trHeight w:val="459" w:hRule="atLeast"/>
          <w:jc w:val="center"/>
        </w:trPr>
        <w:tc>
          <w:tcPr>
            <w:tcW w:w="567" w:type="dxa"/>
            <w:vMerge w:val="continue"/>
            <w:tcBorders>
              <w:left w:val="single" w:color="000000" w:sz="4" w:space="0"/>
              <w:bottom w:val="single" w:color="000000" w:sz="4" w:space="0"/>
              <w:right w:val="single" w:color="000000" w:sz="4" w:space="0"/>
            </w:tcBorders>
            <w:shd w:val="clear" w:color="auto" w:fill="auto"/>
            <w:vAlign w:val="center"/>
          </w:tcPr>
          <w:p w14:paraId="1309FD3F">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bottom w:val="single" w:color="000000" w:sz="4" w:space="0"/>
              <w:right w:val="single" w:color="000000" w:sz="4" w:space="0"/>
            </w:tcBorders>
            <w:shd w:val="clear" w:color="auto" w:fill="auto"/>
            <w:vAlign w:val="center"/>
          </w:tcPr>
          <w:p w14:paraId="4D8D9768">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0C187">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6CBBD">
            <w:pPr>
              <w:widowControl/>
              <w:spacing w:line="27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单项装饰装修工程合同额80万元以上，500万元以下；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286CD">
            <w:pPr>
              <w:widowControl/>
              <w:spacing w:line="220" w:lineRule="exact"/>
              <w:jc w:val="center"/>
              <w:rPr>
                <w:rFonts w:asciiTheme="minorEastAsia" w:hAnsiTheme="minorEastAsia" w:cstheme="minorEastAsia"/>
                <w:color w:val="000000" w:themeColor="text1"/>
                <w:sz w:val="20"/>
                <w:szCs w:val="20"/>
              </w:rPr>
            </w:pPr>
          </w:p>
        </w:tc>
      </w:tr>
      <w:tr w14:paraId="3BFC35EA">
        <w:tblPrEx>
          <w:tblCellMar>
            <w:top w:w="113" w:type="dxa"/>
            <w:left w:w="57" w:type="dxa"/>
            <w:bottom w:w="57" w:type="dxa"/>
            <w:right w:w="57" w:type="dxa"/>
          </w:tblCellMar>
        </w:tblPrEx>
        <w:trPr>
          <w:trHeight w:val="993" w:hRule="exact"/>
          <w:jc w:val="center"/>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6A2379">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5</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41C6D4">
            <w:pPr>
              <w:widowControl/>
              <w:spacing w:line="30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幕墙</w:t>
            </w:r>
          </w:p>
          <w:p w14:paraId="5E5C1149">
            <w:pPr>
              <w:widowControl/>
              <w:spacing w:line="30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工程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7ECF7">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779A4">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（1）单体建筑工程幕墙面积6000m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以上的工程；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（2）单项工程造价1000万元以上的幕墙工程。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4D68C">
            <w:pPr>
              <w:widowControl/>
              <w:spacing w:line="220" w:lineRule="exact"/>
              <w:jc w:val="center"/>
              <w:rPr>
                <w:rFonts w:asciiTheme="minorEastAsia" w:hAnsiTheme="minorEastAsia" w:cstheme="minorEastAsia"/>
                <w:color w:val="000000" w:themeColor="text1"/>
                <w:sz w:val="20"/>
                <w:szCs w:val="20"/>
              </w:rPr>
            </w:pPr>
          </w:p>
        </w:tc>
      </w:tr>
      <w:tr w14:paraId="22D3CFA7">
        <w:tblPrEx>
          <w:tblCellMar>
            <w:top w:w="113" w:type="dxa"/>
            <w:left w:w="57" w:type="dxa"/>
            <w:bottom w:w="57" w:type="dxa"/>
            <w:right w:w="57" w:type="dxa"/>
          </w:tblCellMar>
        </w:tblPrEx>
        <w:trPr>
          <w:trHeight w:val="1079" w:hRule="exac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126CF">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A4E3F5">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tcPr>
          <w:p w14:paraId="1EE26EE7">
            <w:pPr>
              <w:widowControl/>
              <w:spacing w:line="200" w:lineRule="exact"/>
              <w:jc w:val="center"/>
              <w:textAlignment w:val="center"/>
              <w:rPr>
                <w:rFonts w:asciiTheme="minorEastAsia" w:hAnsiTheme="minorEastAsia" w:cstheme="minorEastAsia"/>
                <w:color w:val="000000"/>
                <w:kern w:val="0"/>
                <w:sz w:val="20"/>
                <w:szCs w:val="20"/>
              </w:rPr>
            </w:pPr>
          </w:p>
          <w:p w14:paraId="7E224334">
            <w:pPr>
              <w:widowControl/>
              <w:spacing w:line="200" w:lineRule="exact"/>
              <w:jc w:val="center"/>
              <w:textAlignment w:val="center"/>
              <w:rPr>
                <w:rFonts w:asciiTheme="minorEastAsia" w:hAnsiTheme="minorEastAsia" w:cstheme="minorEastAsia"/>
                <w:color w:val="000000"/>
                <w:kern w:val="0"/>
                <w:sz w:val="20"/>
                <w:szCs w:val="20"/>
              </w:rPr>
            </w:pPr>
          </w:p>
          <w:p w14:paraId="790E2B5B">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p w14:paraId="14AF2C85">
            <w:pPr>
              <w:widowControl/>
              <w:spacing w:line="280" w:lineRule="exact"/>
              <w:jc w:val="center"/>
              <w:textAlignment w:val="center"/>
              <w:rPr>
                <w:rFonts w:asciiTheme="minorEastAsia" w:hAnsiTheme="minorEastAsia" w:cstheme="minorEastAsia"/>
                <w:color w:val="000000"/>
                <w:kern w:val="0"/>
                <w:sz w:val="20"/>
                <w:szCs w:val="20"/>
              </w:rPr>
            </w:pPr>
          </w:p>
          <w:p w14:paraId="4A759395">
            <w:pPr>
              <w:widowControl/>
              <w:spacing w:line="280" w:lineRule="exact"/>
              <w:jc w:val="center"/>
              <w:textAlignment w:val="center"/>
              <w:rPr>
                <w:rFonts w:asciiTheme="minorEastAsia" w:hAnsiTheme="minorEastAsia" w:cstheme="minorEastAsia"/>
                <w:color w:val="000000"/>
                <w:kern w:val="0"/>
                <w:sz w:val="20"/>
                <w:szCs w:val="20"/>
              </w:rPr>
            </w:pPr>
          </w:p>
          <w:p w14:paraId="3B181CF0">
            <w:pPr>
              <w:widowControl/>
              <w:spacing w:line="280" w:lineRule="exact"/>
              <w:textAlignment w:val="center"/>
              <w:rPr>
                <w:rFonts w:asciiTheme="minorEastAsia" w:hAnsiTheme="minorEastAsia" w:cstheme="minorEastAsia"/>
                <w:color w:val="000000"/>
                <w:kern w:val="0"/>
                <w:sz w:val="20"/>
                <w:szCs w:val="20"/>
              </w:rPr>
            </w:pP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624BC">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（1）单体建筑工程幕墙面积2000m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以上，6000m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以下的工程；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（2）单项工程造价500万元以上，1000万元以下的幕墙工程。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6DB72">
            <w:pPr>
              <w:widowControl/>
              <w:spacing w:line="220" w:lineRule="exact"/>
              <w:jc w:val="center"/>
              <w:rPr>
                <w:rFonts w:asciiTheme="minorEastAsia" w:hAnsiTheme="minorEastAsia" w:cstheme="minorEastAsia"/>
                <w:color w:val="000000" w:themeColor="text1"/>
                <w:sz w:val="20"/>
                <w:szCs w:val="20"/>
              </w:rPr>
            </w:pPr>
          </w:p>
        </w:tc>
      </w:tr>
      <w:tr w14:paraId="0FFD9EAB">
        <w:tblPrEx>
          <w:tblCellMar>
            <w:top w:w="113" w:type="dxa"/>
            <w:left w:w="57" w:type="dxa"/>
            <w:bottom w:w="57" w:type="dxa"/>
            <w:right w:w="57" w:type="dxa"/>
          </w:tblCellMar>
        </w:tblPrEx>
        <w:trPr>
          <w:trHeight w:val="926" w:hRule="exac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D5A1F">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51A101">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2690F">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84867">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（1）单体建筑工程幕墙面积800m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以上，2000m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以下的工程；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w:t>
            </w:r>
            <w:r>
              <w:rPr>
                <w:rFonts w:hint="eastAsia" w:asciiTheme="minorEastAsia" w:hAnsiTheme="minorEastAsia" w:cstheme="minorEastAsia"/>
                <w:color w:val="000000"/>
                <w:spacing w:val="-9"/>
                <w:kern w:val="0"/>
                <w:sz w:val="20"/>
                <w:szCs w:val="20"/>
              </w:rPr>
              <w:t>单项工程造价80万元以上，500</w:t>
            </w:r>
            <w:r>
              <w:rPr>
                <w:rFonts w:hint="eastAsia" w:asciiTheme="minorEastAsia" w:hAnsiTheme="minorEastAsia" w:cstheme="minorEastAsia"/>
                <w:color w:val="000000"/>
                <w:kern w:val="0"/>
                <w:sz w:val="20"/>
                <w:szCs w:val="20"/>
              </w:rPr>
              <w:t>万元以下的幕墙工程。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3E643">
            <w:pPr>
              <w:widowControl/>
              <w:spacing w:line="220" w:lineRule="exact"/>
              <w:jc w:val="center"/>
              <w:rPr>
                <w:rFonts w:asciiTheme="minorEastAsia" w:hAnsiTheme="minorEastAsia" w:cstheme="minorEastAsia"/>
                <w:color w:val="000000" w:themeColor="text1"/>
                <w:sz w:val="20"/>
                <w:szCs w:val="20"/>
              </w:rPr>
            </w:pPr>
          </w:p>
        </w:tc>
      </w:tr>
      <w:tr w14:paraId="2D0F526B">
        <w:tblPrEx>
          <w:tblCellMar>
            <w:top w:w="113" w:type="dxa"/>
            <w:left w:w="57" w:type="dxa"/>
            <w:bottom w:w="57" w:type="dxa"/>
            <w:right w:w="57" w:type="dxa"/>
          </w:tblCellMar>
        </w:tblPrEx>
        <w:trPr>
          <w:trHeight w:val="548" w:hRule="atLeast"/>
          <w:jc w:val="center"/>
        </w:trPr>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AC7F65">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6</w:t>
            </w:r>
          </w:p>
        </w:tc>
        <w:tc>
          <w:tcPr>
            <w:tcW w:w="8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8FE98A">
            <w:pPr>
              <w:widowControl/>
              <w:spacing w:line="30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防腐保温工程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235C2">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3AAEC">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单项合同额500万元以上，且防腐蚀技术符合相关技术性要求的防腐保温工程。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6D2E2">
            <w:pPr>
              <w:widowControl/>
              <w:spacing w:line="220" w:lineRule="exact"/>
              <w:jc w:val="center"/>
              <w:rPr>
                <w:rFonts w:asciiTheme="minorEastAsia" w:hAnsiTheme="minorEastAsia" w:cstheme="minorEastAsia"/>
                <w:color w:val="000000" w:themeColor="text1"/>
                <w:sz w:val="20"/>
                <w:szCs w:val="20"/>
              </w:rPr>
            </w:pPr>
          </w:p>
        </w:tc>
      </w:tr>
      <w:tr w14:paraId="56942E88">
        <w:tblPrEx>
          <w:tblCellMar>
            <w:top w:w="113" w:type="dxa"/>
            <w:left w:w="57" w:type="dxa"/>
            <w:bottom w:w="57" w:type="dxa"/>
            <w:right w:w="57" w:type="dxa"/>
          </w:tblCellMar>
        </w:tblPrEx>
        <w:trPr>
          <w:trHeight w:val="666"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421EDA">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CC0AD4">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5E14D">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0629A">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单项合同额400万元以上，500万元以下，且防腐蚀技术符合相关技术性要求的防腐保温工程。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7C471">
            <w:pPr>
              <w:widowControl/>
              <w:spacing w:line="220" w:lineRule="exact"/>
              <w:jc w:val="center"/>
              <w:rPr>
                <w:rFonts w:asciiTheme="minorEastAsia" w:hAnsiTheme="minorEastAsia" w:cstheme="minorEastAsia"/>
                <w:color w:val="000000" w:themeColor="text1"/>
                <w:sz w:val="20"/>
                <w:szCs w:val="20"/>
              </w:rPr>
            </w:pPr>
          </w:p>
        </w:tc>
      </w:tr>
      <w:tr w14:paraId="5092BF9F">
        <w:tblPrEx>
          <w:tblCellMar>
            <w:top w:w="113" w:type="dxa"/>
            <w:left w:w="57" w:type="dxa"/>
            <w:bottom w:w="57" w:type="dxa"/>
            <w:right w:w="57" w:type="dxa"/>
          </w:tblCellMar>
        </w:tblPrEx>
        <w:trPr>
          <w:trHeight w:val="524" w:hRule="atLeast"/>
          <w:jc w:val="center"/>
        </w:trPr>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836E0F">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29ADD">
            <w:pPr>
              <w:widowControl/>
              <w:spacing w:line="220" w:lineRule="exact"/>
              <w:jc w:val="center"/>
              <w:textAlignment w:val="center"/>
              <w:rPr>
                <w:rFonts w:asciiTheme="minorEastAsia" w:hAnsiTheme="minorEastAsia" w:cstheme="minorEastAsia"/>
                <w:color w:val="000000"/>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DBE62">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389B3">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单项合同额200万元以上，400万元以下，且防腐蚀技术符合相关技术性要求的防腐保温工程。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0D071">
            <w:pPr>
              <w:widowControl/>
              <w:spacing w:line="220" w:lineRule="exact"/>
              <w:jc w:val="center"/>
              <w:rPr>
                <w:rFonts w:asciiTheme="minorEastAsia" w:hAnsiTheme="minorEastAsia" w:cstheme="minorEastAsia"/>
                <w:color w:val="000000" w:themeColor="text1"/>
                <w:sz w:val="20"/>
                <w:szCs w:val="20"/>
              </w:rPr>
            </w:pPr>
          </w:p>
        </w:tc>
      </w:tr>
    </w:tbl>
    <w:p w14:paraId="1178F37B">
      <w:pPr>
        <w:spacing w:line="220" w:lineRule="exact"/>
        <w:rPr>
          <w:rFonts w:ascii="方正楷体_GBK" w:hAnsi="方正楷体_GBK" w:eastAsia="方正楷体_GBK" w:cs="方正楷体_GBK"/>
          <w:sz w:val="20"/>
          <w:szCs w:val="20"/>
        </w:rPr>
      </w:pPr>
    </w:p>
    <w:p w14:paraId="1FEC9EC8">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四、白蚁防治专业</w:t>
      </w:r>
    </w:p>
    <w:tbl>
      <w:tblPr>
        <w:tblStyle w:val="7"/>
        <w:tblW w:w="10204" w:type="dxa"/>
        <w:jc w:val="center"/>
        <w:tblLayout w:type="fixed"/>
        <w:tblCellMar>
          <w:top w:w="113" w:type="dxa"/>
          <w:left w:w="57" w:type="dxa"/>
          <w:bottom w:w="57" w:type="dxa"/>
          <w:right w:w="57" w:type="dxa"/>
        </w:tblCellMar>
      </w:tblPr>
      <w:tblGrid>
        <w:gridCol w:w="567"/>
        <w:gridCol w:w="850"/>
        <w:gridCol w:w="850"/>
        <w:gridCol w:w="6803"/>
        <w:gridCol w:w="1134"/>
      </w:tblGrid>
      <w:tr w14:paraId="5C289977">
        <w:tblPrEx>
          <w:tblCellMar>
            <w:top w:w="113" w:type="dxa"/>
            <w:left w:w="57" w:type="dxa"/>
            <w:bottom w:w="57" w:type="dxa"/>
            <w:right w:w="57" w:type="dxa"/>
          </w:tblCellMar>
        </w:tblPrEx>
        <w:trPr>
          <w:trHeight w:val="597" w:hRule="atLeast"/>
          <w:tblHeader/>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BFD56">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序号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A05A8">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0BCF4BF8">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类型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B16D2">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19196884">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规模</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EE7D3">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参考标准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DA034">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备注</w:t>
            </w:r>
          </w:p>
        </w:tc>
      </w:tr>
      <w:tr w14:paraId="5FBD997C">
        <w:tblPrEx>
          <w:tblCellMar>
            <w:top w:w="113" w:type="dxa"/>
            <w:left w:w="57" w:type="dxa"/>
            <w:bottom w:w="57" w:type="dxa"/>
            <w:right w:w="57" w:type="dxa"/>
          </w:tblCellMar>
        </w:tblPrEx>
        <w:trPr>
          <w:trHeight w:val="2835" w:hRule="atLeast"/>
          <w:jc w:val="center"/>
        </w:trPr>
        <w:tc>
          <w:tcPr>
            <w:tcW w:w="567" w:type="dxa"/>
            <w:vMerge w:val="restart"/>
            <w:tcBorders>
              <w:top w:val="single" w:color="000000" w:sz="4" w:space="0"/>
              <w:left w:val="single" w:color="000000" w:sz="4" w:space="0"/>
              <w:right w:val="single" w:color="000000" w:sz="4" w:space="0"/>
            </w:tcBorders>
            <w:shd w:val="clear" w:color="auto" w:fill="auto"/>
            <w:vAlign w:val="center"/>
          </w:tcPr>
          <w:p w14:paraId="5F91ED11">
            <w:pPr>
              <w:widowControl/>
              <w:spacing w:line="24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w:t>
            </w:r>
          </w:p>
          <w:p w14:paraId="3D51C5B9">
            <w:pPr>
              <w:widowControl/>
              <w:spacing w:line="240" w:lineRule="exact"/>
              <w:jc w:val="center"/>
              <w:textAlignment w:val="center"/>
              <w:rPr>
                <w:rFonts w:asciiTheme="minorEastAsia" w:hAnsiTheme="minorEastAsia" w:cstheme="minorEastAsia"/>
                <w:color w:val="000000"/>
                <w:kern w:val="0"/>
                <w:sz w:val="20"/>
                <w:szCs w:val="20"/>
              </w:rPr>
            </w:pPr>
          </w:p>
        </w:tc>
        <w:tc>
          <w:tcPr>
            <w:tcW w:w="850" w:type="dxa"/>
            <w:vMerge w:val="restart"/>
            <w:tcBorders>
              <w:top w:val="single" w:color="000000" w:sz="4" w:space="0"/>
              <w:left w:val="single" w:color="000000" w:sz="4" w:space="0"/>
              <w:right w:val="single" w:color="000000" w:sz="4" w:space="0"/>
            </w:tcBorders>
            <w:shd w:val="clear" w:color="auto" w:fill="auto"/>
            <w:vAlign w:val="center"/>
          </w:tcPr>
          <w:p w14:paraId="2435F2B0">
            <w:pPr>
              <w:widowControl/>
              <w:spacing w:line="30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白蚁</w:t>
            </w:r>
          </w:p>
          <w:p w14:paraId="505FE38E">
            <w:pPr>
              <w:widowControl/>
              <w:spacing w:line="30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防治</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658BE">
            <w:pPr>
              <w:widowControl/>
              <w:spacing w:line="24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tcPr>
          <w:p w14:paraId="53B0A441">
            <w:pPr>
              <w:widowControl/>
              <w:spacing w:line="26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p>
          <w:p w14:paraId="1A7B51F8">
            <w:pPr>
              <w:widowControl/>
              <w:spacing w:line="26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（1）单体建筑面积3万</w:t>
            </w:r>
            <w:r>
              <w:rPr>
                <w:rFonts w:hint="eastAsia" w:asciiTheme="minorEastAsia" w:hAnsiTheme="minorEastAsia" w:cstheme="minorEastAsia"/>
                <w:color w:val="000000" w:themeColor="text1"/>
                <w:spacing w:val="-3"/>
                <w:kern w:val="0"/>
                <w:sz w:val="20"/>
                <w:szCs w:val="20"/>
              </w:rPr>
              <w:t>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kern w:val="0"/>
                <w:sz w:val="20"/>
                <w:szCs w:val="20"/>
              </w:rPr>
              <w:t>以上的建筑白蚁防治工程；</w:t>
            </w:r>
          </w:p>
          <w:p w14:paraId="5DBC9276">
            <w:pPr>
              <w:widowControl/>
              <w:spacing w:line="26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（2）单项建筑造价1亿元以上的建筑白蚁防治工程；</w:t>
            </w:r>
          </w:p>
          <w:p w14:paraId="728DFCA5">
            <w:pPr>
              <w:widowControl/>
              <w:spacing w:line="26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（3）灭治面积2000</w:t>
            </w:r>
            <w:r>
              <w:rPr>
                <w:rFonts w:hint="eastAsia" w:asciiTheme="minorEastAsia" w:hAnsiTheme="minorEastAsia" w:cstheme="minorEastAsia"/>
                <w:color w:val="000000" w:themeColor="text1"/>
                <w:spacing w:val="-3"/>
                <w:kern w:val="0"/>
                <w:sz w:val="20"/>
                <w:szCs w:val="20"/>
              </w:rPr>
              <w:t xml:space="preserve"> 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kern w:val="0"/>
                <w:sz w:val="20"/>
                <w:szCs w:val="20"/>
              </w:rPr>
              <w:t>以上的国家级重点文物保护单位的古建筑白蚁灭治工程；</w:t>
            </w:r>
          </w:p>
          <w:p w14:paraId="62B999F7">
            <w:pPr>
              <w:widowControl/>
              <w:spacing w:line="26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（4）灭治面积3000</w:t>
            </w:r>
            <w:r>
              <w:rPr>
                <w:rFonts w:hint="eastAsia" w:asciiTheme="minorEastAsia" w:hAnsiTheme="minorEastAsia" w:cstheme="minorEastAsia"/>
                <w:color w:val="000000" w:themeColor="text1"/>
                <w:spacing w:val="-3"/>
                <w:kern w:val="0"/>
                <w:sz w:val="20"/>
                <w:szCs w:val="20"/>
              </w:rPr>
              <w:t xml:space="preserve"> 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kern w:val="0"/>
                <w:sz w:val="20"/>
                <w:szCs w:val="20"/>
              </w:rPr>
              <w:t>以上的省级重点文物保护单位的古建筑白蚁灭治工程；</w:t>
            </w:r>
          </w:p>
          <w:p w14:paraId="0670F711">
            <w:pPr>
              <w:widowControl/>
              <w:spacing w:line="26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（5）总库容1亿m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以上的水库白蚁灭治工程；</w:t>
            </w:r>
          </w:p>
          <w:p w14:paraId="10772236">
            <w:pPr>
              <w:widowControl/>
              <w:spacing w:line="26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（6）堤防加固工程总投资1亿元以上工程的白蚁防治工程；</w:t>
            </w:r>
          </w:p>
          <w:p w14:paraId="08E63396">
            <w:pPr>
              <w:widowControl/>
              <w:spacing w:line="26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（7）白蚁防治费用300万元以上的水利工程；</w:t>
            </w:r>
          </w:p>
          <w:p w14:paraId="24A74A4D">
            <w:pPr>
              <w:widowControl/>
              <w:spacing w:line="260" w:lineRule="exact"/>
              <w:jc w:val="left"/>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（8）占地面积60万</w:t>
            </w:r>
            <w:r>
              <w:rPr>
                <w:rFonts w:hint="eastAsia" w:asciiTheme="minorEastAsia" w:hAnsiTheme="minorEastAsia" w:cstheme="minorEastAsia"/>
                <w:color w:val="000000" w:themeColor="text1"/>
                <w:spacing w:val="-3"/>
                <w:kern w:val="0"/>
                <w:sz w:val="20"/>
                <w:szCs w:val="20"/>
              </w:rPr>
              <w:t>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kern w:val="0"/>
                <w:sz w:val="20"/>
                <w:szCs w:val="20"/>
              </w:rPr>
              <w:t>以上的绿化白蚁灭治工程。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D64A7">
            <w:pPr>
              <w:widowControl/>
              <w:spacing w:line="220" w:lineRule="exact"/>
              <w:jc w:val="center"/>
              <w:rPr>
                <w:rFonts w:asciiTheme="minorEastAsia" w:hAnsiTheme="minorEastAsia" w:cstheme="minorEastAsia"/>
                <w:color w:val="000000" w:themeColor="text1"/>
                <w:sz w:val="20"/>
                <w:szCs w:val="20"/>
              </w:rPr>
            </w:pPr>
          </w:p>
        </w:tc>
      </w:tr>
      <w:tr w14:paraId="638E2883">
        <w:tblPrEx>
          <w:tblCellMar>
            <w:top w:w="113" w:type="dxa"/>
            <w:left w:w="57" w:type="dxa"/>
            <w:bottom w:w="57" w:type="dxa"/>
            <w:right w:w="57" w:type="dxa"/>
          </w:tblCellMar>
        </w:tblPrEx>
        <w:trPr>
          <w:trHeight w:val="2835" w:hRule="atLeast"/>
          <w:jc w:val="center"/>
        </w:trPr>
        <w:tc>
          <w:tcPr>
            <w:tcW w:w="567" w:type="dxa"/>
            <w:vMerge w:val="continue"/>
            <w:tcBorders>
              <w:left w:val="single" w:color="000000" w:sz="4" w:space="0"/>
              <w:right w:val="single" w:color="000000" w:sz="4" w:space="0"/>
            </w:tcBorders>
            <w:shd w:val="clear" w:color="auto" w:fill="auto"/>
            <w:vAlign w:val="center"/>
          </w:tcPr>
          <w:p w14:paraId="0B2CAAA5">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right w:val="single" w:color="000000" w:sz="4" w:space="0"/>
            </w:tcBorders>
            <w:shd w:val="clear" w:color="auto" w:fill="auto"/>
            <w:vAlign w:val="center"/>
          </w:tcPr>
          <w:p w14:paraId="2649951A">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1EA46">
            <w:pPr>
              <w:widowControl/>
              <w:spacing w:line="24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tcPr>
          <w:p w14:paraId="3B2B0F0D">
            <w:pPr>
              <w:widowControl/>
              <w:spacing w:line="260" w:lineRule="exact"/>
              <w:jc w:val="lef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符合下列条件之一 ：</w:t>
            </w:r>
          </w:p>
          <w:p w14:paraId="6EE99399">
            <w:pPr>
              <w:widowControl/>
              <w:spacing w:line="260" w:lineRule="exact"/>
              <w:jc w:val="lef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（1）单体建筑面积1万</w:t>
            </w:r>
            <w:r>
              <w:rPr>
                <w:rFonts w:hint="eastAsia" w:asciiTheme="minorEastAsia" w:hAnsiTheme="minorEastAsia" w:cstheme="minorEastAsia"/>
                <w:color w:val="000000" w:themeColor="text1"/>
                <w:spacing w:val="-3"/>
                <w:kern w:val="0"/>
                <w:sz w:val="20"/>
                <w:szCs w:val="20"/>
              </w:rPr>
              <w:t>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kern w:val="0"/>
                <w:sz w:val="20"/>
                <w:szCs w:val="20"/>
              </w:rPr>
              <w:t>以上，3万</w:t>
            </w:r>
            <w:r>
              <w:rPr>
                <w:rFonts w:hint="eastAsia" w:asciiTheme="minorEastAsia" w:hAnsiTheme="minorEastAsia" w:cstheme="minorEastAsia"/>
                <w:color w:val="000000" w:themeColor="text1"/>
                <w:spacing w:val="-3"/>
                <w:kern w:val="0"/>
                <w:sz w:val="20"/>
                <w:szCs w:val="20"/>
              </w:rPr>
              <w:t>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kern w:val="0"/>
                <w:sz w:val="20"/>
                <w:szCs w:val="20"/>
              </w:rPr>
              <w:t>以下的建筑白蚁防治工程；</w:t>
            </w:r>
          </w:p>
          <w:p w14:paraId="4EB45A6D">
            <w:pPr>
              <w:widowControl/>
              <w:spacing w:line="260" w:lineRule="exact"/>
              <w:jc w:val="lef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（2）单项建筑造价3000万元以上，1亿元以下建筑白蚁防治工程；</w:t>
            </w:r>
          </w:p>
          <w:p w14:paraId="77386C36">
            <w:pPr>
              <w:widowControl/>
              <w:spacing w:line="260" w:lineRule="exact"/>
              <w:jc w:val="lef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（3）灭治面积1000</w:t>
            </w:r>
            <w:r>
              <w:rPr>
                <w:rFonts w:hint="eastAsia" w:asciiTheme="minorEastAsia" w:hAnsiTheme="minorEastAsia" w:cstheme="minorEastAsia"/>
                <w:color w:val="000000" w:themeColor="text1"/>
                <w:spacing w:val="-3"/>
                <w:kern w:val="0"/>
                <w:sz w:val="20"/>
                <w:szCs w:val="20"/>
              </w:rPr>
              <w:t xml:space="preserve"> 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kern w:val="0"/>
                <w:sz w:val="20"/>
                <w:szCs w:val="20"/>
              </w:rPr>
              <w:t>以上，2000</w:t>
            </w:r>
            <w:r>
              <w:rPr>
                <w:rFonts w:hint="eastAsia" w:asciiTheme="minorEastAsia" w:hAnsiTheme="minorEastAsia" w:cstheme="minorEastAsia"/>
                <w:color w:val="000000" w:themeColor="text1"/>
                <w:spacing w:val="-3"/>
                <w:kern w:val="0"/>
                <w:sz w:val="20"/>
                <w:szCs w:val="20"/>
              </w:rPr>
              <w:t xml:space="preserve"> 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kern w:val="0"/>
                <w:sz w:val="20"/>
                <w:szCs w:val="20"/>
              </w:rPr>
              <w:t>以下的国家级重点文物保护单位的古建筑白蚁灭治工程；</w:t>
            </w:r>
          </w:p>
          <w:p w14:paraId="33BF0A4A">
            <w:pPr>
              <w:widowControl/>
              <w:spacing w:line="260" w:lineRule="exact"/>
              <w:jc w:val="lef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（4）灭治面积2000</w:t>
            </w:r>
            <w:r>
              <w:rPr>
                <w:rFonts w:hint="eastAsia" w:asciiTheme="minorEastAsia" w:hAnsiTheme="minorEastAsia" w:cstheme="minorEastAsia"/>
                <w:color w:val="000000" w:themeColor="text1"/>
                <w:spacing w:val="-3"/>
                <w:kern w:val="0"/>
                <w:sz w:val="20"/>
                <w:szCs w:val="20"/>
              </w:rPr>
              <w:t xml:space="preserve"> 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kern w:val="0"/>
                <w:sz w:val="20"/>
                <w:szCs w:val="20"/>
              </w:rPr>
              <w:t>以上，3000</w:t>
            </w:r>
            <w:r>
              <w:rPr>
                <w:rFonts w:hint="eastAsia" w:asciiTheme="minorEastAsia" w:hAnsiTheme="minorEastAsia" w:cstheme="minorEastAsia"/>
                <w:color w:val="000000" w:themeColor="text1"/>
                <w:spacing w:val="-3"/>
                <w:kern w:val="0"/>
                <w:sz w:val="20"/>
                <w:szCs w:val="20"/>
              </w:rPr>
              <w:t xml:space="preserve"> 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kern w:val="0"/>
                <w:sz w:val="20"/>
                <w:szCs w:val="20"/>
              </w:rPr>
              <w:t>以下的省级重点文物保护单位的古建筑白蚁灭治工程；</w:t>
            </w:r>
          </w:p>
          <w:p w14:paraId="7D18EBFA">
            <w:pPr>
              <w:widowControl/>
              <w:spacing w:line="260" w:lineRule="exact"/>
              <w:jc w:val="lef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（5）灭治面积4000</w:t>
            </w:r>
            <w:r>
              <w:rPr>
                <w:rFonts w:hint="eastAsia" w:asciiTheme="minorEastAsia" w:hAnsiTheme="minorEastAsia" w:cstheme="minorEastAsia"/>
                <w:color w:val="000000" w:themeColor="text1"/>
                <w:spacing w:val="-3"/>
                <w:kern w:val="0"/>
                <w:sz w:val="20"/>
                <w:szCs w:val="20"/>
              </w:rPr>
              <w:t xml:space="preserve"> 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kern w:val="0"/>
                <w:sz w:val="20"/>
                <w:szCs w:val="20"/>
              </w:rPr>
              <w:t>以上的市级重点文物保护单位的古建筑白蚁灭治工程；</w:t>
            </w:r>
          </w:p>
          <w:p w14:paraId="03799EC4">
            <w:pPr>
              <w:widowControl/>
              <w:spacing w:line="260" w:lineRule="exact"/>
              <w:jc w:val="lef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（6）总库容1000万</w:t>
            </w:r>
            <w:r>
              <w:rPr>
                <w:rFonts w:hint="eastAsia" w:asciiTheme="minorEastAsia" w:hAnsiTheme="minorEastAsia" w:cstheme="minorEastAsia"/>
                <w:color w:val="000000"/>
                <w:kern w:val="0"/>
                <w:sz w:val="20"/>
                <w:szCs w:val="20"/>
              </w:rPr>
              <w:t>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kern w:val="0"/>
                <w:sz w:val="20"/>
                <w:szCs w:val="20"/>
              </w:rPr>
              <w:t>以上，1亿</w:t>
            </w:r>
            <w:r>
              <w:rPr>
                <w:rFonts w:hint="eastAsia" w:asciiTheme="minorEastAsia" w:hAnsiTheme="minorEastAsia" w:cstheme="minorEastAsia"/>
                <w:color w:val="000000"/>
                <w:kern w:val="0"/>
                <w:sz w:val="20"/>
                <w:szCs w:val="20"/>
              </w:rPr>
              <w:t>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kern w:val="0"/>
                <w:sz w:val="20"/>
                <w:szCs w:val="20"/>
              </w:rPr>
              <w:t>以下的水库白蚁灭治工程；</w:t>
            </w:r>
          </w:p>
          <w:p w14:paraId="1D930584">
            <w:pPr>
              <w:widowControl/>
              <w:spacing w:line="260" w:lineRule="exact"/>
              <w:jc w:val="lef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（7）堤防加固总投资1000万元以上，1亿元以下工程的白蚁防治工程；</w:t>
            </w:r>
          </w:p>
          <w:p w14:paraId="3C747B1E">
            <w:pPr>
              <w:widowControl/>
              <w:spacing w:line="260" w:lineRule="exact"/>
              <w:jc w:val="lef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（8）白蚁防治费用100万元以上，300万元以下的水利工程；</w:t>
            </w:r>
          </w:p>
          <w:p w14:paraId="15BD9A43">
            <w:pPr>
              <w:widowControl/>
              <w:spacing w:line="260" w:lineRule="exact"/>
              <w:jc w:val="left"/>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（9）占地面积30万</w:t>
            </w:r>
            <w:r>
              <w:rPr>
                <w:rFonts w:hint="eastAsia" w:asciiTheme="minorEastAsia" w:hAnsiTheme="minorEastAsia" w:cstheme="minorEastAsia"/>
                <w:color w:val="000000" w:themeColor="text1"/>
                <w:spacing w:val="-3"/>
                <w:kern w:val="0"/>
                <w:sz w:val="20"/>
                <w:szCs w:val="20"/>
              </w:rPr>
              <w:t>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kern w:val="0"/>
                <w:sz w:val="20"/>
                <w:szCs w:val="20"/>
              </w:rPr>
              <w:t>以上，60万</w:t>
            </w:r>
            <w:r>
              <w:rPr>
                <w:rFonts w:hint="eastAsia" w:asciiTheme="minorEastAsia" w:hAnsiTheme="minorEastAsia" w:cstheme="minorEastAsia"/>
                <w:color w:val="000000" w:themeColor="text1"/>
                <w:spacing w:val="-3"/>
                <w:kern w:val="0"/>
                <w:sz w:val="20"/>
                <w:szCs w:val="20"/>
              </w:rPr>
              <w:t>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kern w:val="0"/>
                <w:sz w:val="20"/>
                <w:szCs w:val="20"/>
              </w:rPr>
              <w:t>以下的绿化白蚁灭治工程。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321C6">
            <w:pPr>
              <w:widowControl/>
              <w:spacing w:line="220" w:lineRule="exact"/>
              <w:jc w:val="center"/>
              <w:rPr>
                <w:rFonts w:asciiTheme="minorEastAsia" w:hAnsiTheme="minorEastAsia" w:cstheme="minorEastAsia"/>
                <w:color w:val="000000" w:themeColor="text1"/>
                <w:sz w:val="20"/>
                <w:szCs w:val="20"/>
              </w:rPr>
            </w:pPr>
          </w:p>
        </w:tc>
      </w:tr>
      <w:tr w14:paraId="5C08912C">
        <w:tblPrEx>
          <w:tblCellMar>
            <w:top w:w="113" w:type="dxa"/>
            <w:left w:w="57" w:type="dxa"/>
            <w:bottom w:w="57" w:type="dxa"/>
            <w:right w:w="57" w:type="dxa"/>
          </w:tblCellMar>
        </w:tblPrEx>
        <w:trPr>
          <w:trHeight w:val="2835" w:hRule="atLeast"/>
          <w:jc w:val="center"/>
        </w:trPr>
        <w:tc>
          <w:tcPr>
            <w:tcW w:w="567" w:type="dxa"/>
            <w:vMerge w:val="continue"/>
            <w:tcBorders>
              <w:left w:val="single" w:color="000000" w:sz="4" w:space="0"/>
              <w:bottom w:val="single" w:color="000000" w:sz="4" w:space="0"/>
              <w:right w:val="single" w:color="000000" w:sz="4" w:space="0"/>
            </w:tcBorders>
            <w:shd w:val="clear" w:color="auto" w:fill="auto"/>
            <w:vAlign w:val="center"/>
          </w:tcPr>
          <w:p w14:paraId="648CA957">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bottom w:val="single" w:color="000000" w:sz="4" w:space="0"/>
              <w:right w:val="single" w:color="000000" w:sz="4" w:space="0"/>
            </w:tcBorders>
            <w:shd w:val="clear" w:color="auto" w:fill="auto"/>
            <w:vAlign w:val="center"/>
          </w:tcPr>
          <w:p w14:paraId="30F59AD1">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A3025">
            <w:pPr>
              <w:widowControl/>
              <w:spacing w:line="24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89E7">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p>
          <w:p w14:paraId="783BD5BC">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kern w:val="0"/>
                <w:sz w:val="20"/>
                <w:szCs w:val="20"/>
              </w:rPr>
              <w:t>（1）</w:t>
            </w:r>
            <w:r>
              <w:rPr>
                <w:rFonts w:hint="eastAsia" w:asciiTheme="minorEastAsia" w:hAnsiTheme="minorEastAsia" w:cstheme="minorEastAsia"/>
                <w:color w:val="000000"/>
                <w:kern w:val="0"/>
                <w:sz w:val="20"/>
                <w:szCs w:val="20"/>
              </w:rPr>
              <w:t>单体建筑面积1000</w:t>
            </w:r>
            <w:r>
              <w:rPr>
                <w:rFonts w:hint="eastAsia" w:asciiTheme="minorEastAsia" w:hAnsiTheme="minorEastAsia" w:cstheme="minorEastAsia"/>
                <w:color w:val="000000" w:themeColor="text1"/>
                <w:spacing w:val="-3"/>
                <w:kern w:val="0"/>
                <w:sz w:val="20"/>
                <w:szCs w:val="20"/>
              </w:rPr>
              <w:t xml:space="preserve"> 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kern w:val="0"/>
                <w:sz w:val="20"/>
                <w:szCs w:val="20"/>
              </w:rPr>
              <w:t>以上，1万</w:t>
            </w:r>
            <w:r>
              <w:rPr>
                <w:rFonts w:hint="eastAsia" w:asciiTheme="minorEastAsia" w:hAnsiTheme="minorEastAsia" w:cstheme="minorEastAsia"/>
                <w:color w:val="000000" w:themeColor="text1"/>
                <w:spacing w:val="-3"/>
                <w:kern w:val="0"/>
                <w:sz w:val="20"/>
                <w:szCs w:val="20"/>
              </w:rPr>
              <w:t>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kern w:val="0"/>
                <w:sz w:val="20"/>
                <w:szCs w:val="20"/>
              </w:rPr>
              <w:t>以下的建筑白蚁防治工程；</w:t>
            </w:r>
          </w:p>
          <w:p w14:paraId="25D7F1AF">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kern w:val="0"/>
                <w:sz w:val="20"/>
                <w:szCs w:val="20"/>
              </w:rPr>
              <w:t>（2）</w:t>
            </w:r>
            <w:r>
              <w:rPr>
                <w:rFonts w:hint="eastAsia" w:asciiTheme="minorEastAsia" w:hAnsiTheme="minorEastAsia" w:cstheme="minorEastAsia"/>
                <w:color w:val="000000"/>
                <w:kern w:val="0"/>
                <w:sz w:val="20"/>
                <w:szCs w:val="20"/>
              </w:rPr>
              <w:t>单项建筑造价200万元以上，3000万元以下的建筑白蚁防治工程；</w:t>
            </w:r>
          </w:p>
          <w:p w14:paraId="6A84078B">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kern w:val="0"/>
                <w:sz w:val="20"/>
                <w:szCs w:val="20"/>
              </w:rPr>
              <w:t>（3）</w:t>
            </w:r>
            <w:r>
              <w:rPr>
                <w:rFonts w:hint="eastAsia" w:asciiTheme="minorEastAsia" w:hAnsiTheme="minorEastAsia" w:cstheme="minorEastAsia"/>
                <w:color w:val="000000"/>
                <w:kern w:val="0"/>
                <w:sz w:val="20"/>
                <w:szCs w:val="20"/>
              </w:rPr>
              <w:t>灭治面积1000</w:t>
            </w:r>
            <w:r>
              <w:rPr>
                <w:rFonts w:hint="eastAsia" w:asciiTheme="minorEastAsia" w:hAnsiTheme="minorEastAsia" w:cstheme="minorEastAsia"/>
                <w:color w:val="000000" w:themeColor="text1"/>
                <w:spacing w:val="-3"/>
                <w:kern w:val="0"/>
                <w:sz w:val="20"/>
                <w:szCs w:val="20"/>
              </w:rPr>
              <w:t xml:space="preserve"> 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kern w:val="0"/>
                <w:sz w:val="20"/>
                <w:szCs w:val="20"/>
              </w:rPr>
              <w:t>以下的国家级重点文物保护单位的古建筑白蚁灭治工程；</w:t>
            </w:r>
          </w:p>
          <w:p w14:paraId="63320B0F">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kern w:val="0"/>
                <w:sz w:val="20"/>
                <w:szCs w:val="20"/>
              </w:rPr>
              <w:t>（4）</w:t>
            </w:r>
            <w:r>
              <w:rPr>
                <w:rFonts w:hint="eastAsia" w:asciiTheme="minorEastAsia" w:hAnsiTheme="minorEastAsia" w:cstheme="minorEastAsia"/>
                <w:color w:val="000000"/>
                <w:kern w:val="0"/>
                <w:sz w:val="20"/>
                <w:szCs w:val="20"/>
              </w:rPr>
              <w:t>灭治面积2000</w:t>
            </w:r>
            <w:r>
              <w:rPr>
                <w:rFonts w:hint="eastAsia" w:asciiTheme="minorEastAsia" w:hAnsiTheme="minorEastAsia" w:cstheme="minorEastAsia"/>
                <w:color w:val="000000" w:themeColor="text1"/>
                <w:spacing w:val="-3"/>
                <w:kern w:val="0"/>
                <w:sz w:val="20"/>
                <w:szCs w:val="20"/>
              </w:rPr>
              <w:t xml:space="preserve"> 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kern w:val="0"/>
                <w:sz w:val="20"/>
                <w:szCs w:val="20"/>
              </w:rPr>
              <w:t>以下的省级重点文物保护单位的古建筑白蚁灭治工程；</w:t>
            </w:r>
          </w:p>
          <w:p w14:paraId="52C58D35">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kern w:val="0"/>
                <w:sz w:val="20"/>
                <w:szCs w:val="20"/>
              </w:rPr>
              <w:t>（5）</w:t>
            </w:r>
            <w:r>
              <w:rPr>
                <w:rFonts w:hint="eastAsia" w:asciiTheme="minorEastAsia" w:hAnsiTheme="minorEastAsia" w:cstheme="minorEastAsia"/>
                <w:color w:val="000000"/>
                <w:kern w:val="0"/>
                <w:sz w:val="20"/>
                <w:szCs w:val="20"/>
              </w:rPr>
              <w:t>灭治面积4000</w:t>
            </w:r>
            <w:r>
              <w:rPr>
                <w:rFonts w:hint="eastAsia" w:asciiTheme="minorEastAsia" w:hAnsiTheme="minorEastAsia" w:cstheme="minorEastAsia"/>
                <w:color w:val="000000" w:themeColor="text1"/>
                <w:spacing w:val="-3"/>
                <w:kern w:val="0"/>
                <w:sz w:val="20"/>
                <w:szCs w:val="20"/>
              </w:rPr>
              <w:t xml:space="preserve"> 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kern w:val="0"/>
                <w:sz w:val="20"/>
                <w:szCs w:val="20"/>
              </w:rPr>
              <w:t>以下的市级重点文物保护单位的古建筑白蚁灭治工程；</w:t>
            </w:r>
          </w:p>
          <w:p w14:paraId="4A36EDF4">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kern w:val="0"/>
                <w:sz w:val="20"/>
                <w:szCs w:val="20"/>
              </w:rPr>
              <w:t>（6）</w:t>
            </w:r>
            <w:r>
              <w:rPr>
                <w:rFonts w:hint="eastAsia" w:asciiTheme="minorEastAsia" w:hAnsiTheme="minorEastAsia" w:cstheme="minorEastAsia"/>
                <w:color w:val="000000"/>
                <w:kern w:val="0"/>
                <w:sz w:val="20"/>
                <w:szCs w:val="20"/>
              </w:rPr>
              <w:t>总库容100万m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以上，1000万m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以下的水库白蚁灭治工程；</w:t>
            </w:r>
          </w:p>
          <w:p w14:paraId="573BC1B9">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kern w:val="0"/>
                <w:sz w:val="20"/>
                <w:szCs w:val="20"/>
              </w:rPr>
              <w:t>（7）</w:t>
            </w:r>
            <w:r>
              <w:rPr>
                <w:rFonts w:hint="eastAsia" w:asciiTheme="minorEastAsia" w:hAnsiTheme="minorEastAsia" w:cstheme="minorEastAsia"/>
                <w:color w:val="000000"/>
                <w:kern w:val="0"/>
                <w:sz w:val="20"/>
                <w:szCs w:val="20"/>
              </w:rPr>
              <w:t>堤防加固总投资100万元以上，1000万元以下工程的白蚁防治工程；</w:t>
            </w:r>
          </w:p>
          <w:p w14:paraId="38A76EAF">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kern w:val="0"/>
                <w:sz w:val="20"/>
                <w:szCs w:val="20"/>
              </w:rPr>
              <w:t>（8）</w:t>
            </w:r>
            <w:r>
              <w:rPr>
                <w:rFonts w:hint="eastAsia" w:asciiTheme="minorEastAsia" w:hAnsiTheme="minorEastAsia" w:cstheme="minorEastAsia"/>
                <w:color w:val="000000"/>
                <w:kern w:val="0"/>
                <w:sz w:val="20"/>
                <w:szCs w:val="20"/>
              </w:rPr>
              <w:t>白蚁防治费用50万元以上，100万元以下的水利工程；</w:t>
            </w:r>
          </w:p>
          <w:p w14:paraId="465676E6">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kern w:val="0"/>
                <w:sz w:val="20"/>
                <w:szCs w:val="20"/>
              </w:rPr>
              <w:t>（9）</w:t>
            </w:r>
            <w:r>
              <w:rPr>
                <w:rFonts w:hint="eastAsia" w:asciiTheme="minorEastAsia" w:hAnsiTheme="minorEastAsia" w:cstheme="minorEastAsia"/>
                <w:color w:val="000000"/>
                <w:kern w:val="0"/>
                <w:sz w:val="20"/>
                <w:szCs w:val="20"/>
              </w:rPr>
              <w:t>占地面积10万</w:t>
            </w:r>
            <w:r>
              <w:rPr>
                <w:rFonts w:hint="eastAsia" w:asciiTheme="minorEastAsia" w:hAnsiTheme="minorEastAsia" w:cstheme="minorEastAsia"/>
                <w:color w:val="000000" w:themeColor="text1"/>
                <w:spacing w:val="-3"/>
                <w:kern w:val="0"/>
                <w:sz w:val="20"/>
                <w:szCs w:val="20"/>
              </w:rPr>
              <w:t>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kern w:val="0"/>
                <w:sz w:val="20"/>
                <w:szCs w:val="20"/>
              </w:rPr>
              <w:t>以上，30万</w:t>
            </w:r>
            <w:r>
              <w:rPr>
                <w:rFonts w:hint="eastAsia" w:asciiTheme="minorEastAsia" w:hAnsiTheme="minorEastAsia" w:cstheme="minorEastAsia"/>
                <w:color w:val="000000" w:themeColor="text1"/>
                <w:spacing w:val="-3"/>
                <w:kern w:val="0"/>
                <w:sz w:val="20"/>
                <w:szCs w:val="20"/>
              </w:rPr>
              <w:t>m</w:t>
            </w:r>
            <w:r>
              <w:rPr>
                <w:rFonts w:hint="eastAsia" w:asciiTheme="minorEastAsia" w:hAnsiTheme="minorEastAsia" w:cstheme="minorEastAsia"/>
                <w:color w:val="000000" w:themeColor="text1"/>
                <w:spacing w:val="-3"/>
                <w:kern w:val="0"/>
                <w:sz w:val="20"/>
                <w:szCs w:val="20"/>
                <w:vertAlign w:val="superscript"/>
              </w:rPr>
              <w:t>2</w:t>
            </w:r>
            <w:r>
              <w:rPr>
                <w:rFonts w:hint="eastAsia" w:asciiTheme="minorEastAsia" w:hAnsiTheme="minorEastAsia" w:cstheme="minorEastAsia"/>
                <w:color w:val="000000"/>
                <w:kern w:val="0"/>
                <w:sz w:val="20"/>
                <w:szCs w:val="20"/>
              </w:rPr>
              <w:t>以下的绿化白蚁灭治工程。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36B44">
            <w:pPr>
              <w:widowControl/>
              <w:spacing w:line="220" w:lineRule="exact"/>
              <w:jc w:val="center"/>
              <w:rPr>
                <w:rFonts w:asciiTheme="minorEastAsia" w:hAnsiTheme="minorEastAsia" w:cstheme="minorEastAsia"/>
                <w:color w:val="000000" w:themeColor="text1"/>
                <w:sz w:val="20"/>
                <w:szCs w:val="20"/>
              </w:rPr>
            </w:pPr>
          </w:p>
        </w:tc>
      </w:tr>
    </w:tbl>
    <w:p w14:paraId="7323574A">
      <w:pPr>
        <w:spacing w:line="220" w:lineRule="exact"/>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79A0BA48">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五、建筑防腐专业</w:t>
      </w:r>
    </w:p>
    <w:p w14:paraId="2EB08D17">
      <w:pPr>
        <w:jc w:val="center"/>
        <w:outlineLvl w:val="0"/>
        <w:rPr>
          <w:rFonts w:ascii="方正黑体_GBK" w:hAnsi="方正黑体_GBK" w:eastAsia="方正黑体_GBK" w:cs="方正黑体_GBK"/>
          <w:sz w:val="28"/>
          <w:szCs w:val="28"/>
        </w:rPr>
      </w:pPr>
    </w:p>
    <w:tbl>
      <w:tblPr>
        <w:tblStyle w:val="7"/>
        <w:tblW w:w="10204" w:type="dxa"/>
        <w:jc w:val="center"/>
        <w:tblLayout w:type="fixed"/>
        <w:tblCellMar>
          <w:top w:w="113" w:type="dxa"/>
          <w:left w:w="57" w:type="dxa"/>
          <w:bottom w:w="57" w:type="dxa"/>
          <w:right w:w="57" w:type="dxa"/>
        </w:tblCellMar>
      </w:tblPr>
      <w:tblGrid>
        <w:gridCol w:w="567"/>
        <w:gridCol w:w="850"/>
        <w:gridCol w:w="850"/>
        <w:gridCol w:w="6803"/>
        <w:gridCol w:w="1134"/>
      </w:tblGrid>
      <w:tr w14:paraId="5E5DF7FF">
        <w:tblPrEx>
          <w:tblCellMar>
            <w:top w:w="113" w:type="dxa"/>
            <w:left w:w="57" w:type="dxa"/>
            <w:bottom w:w="57" w:type="dxa"/>
            <w:right w:w="57" w:type="dxa"/>
          </w:tblCellMar>
        </w:tblPrEx>
        <w:trPr>
          <w:trHeight w:val="471" w:hRule="atLeast"/>
          <w:tblHeader/>
          <w:jc w:val="center"/>
        </w:trPr>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2D432">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序号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2DFB1">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278EBD06">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类型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7ED9A">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3C7768FF">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规模</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4CB5D">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参考标准</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AB428">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备注</w:t>
            </w:r>
          </w:p>
        </w:tc>
      </w:tr>
      <w:tr w14:paraId="64E60EEB">
        <w:tblPrEx>
          <w:tblCellMar>
            <w:top w:w="113" w:type="dxa"/>
            <w:left w:w="57" w:type="dxa"/>
            <w:bottom w:w="57" w:type="dxa"/>
            <w:right w:w="57" w:type="dxa"/>
          </w:tblCellMar>
        </w:tblPrEx>
        <w:trPr>
          <w:trHeight w:val="567" w:hRule="atLeast"/>
          <w:jc w:val="center"/>
        </w:trPr>
        <w:tc>
          <w:tcPr>
            <w:tcW w:w="567" w:type="dxa"/>
            <w:vMerge w:val="restart"/>
            <w:tcBorders>
              <w:top w:val="single" w:color="000000" w:sz="4" w:space="0"/>
              <w:left w:val="single" w:color="000000" w:sz="4" w:space="0"/>
              <w:right w:val="single" w:color="000000" w:sz="4" w:space="0"/>
            </w:tcBorders>
            <w:shd w:val="clear" w:color="auto" w:fill="auto"/>
            <w:vAlign w:val="center"/>
          </w:tcPr>
          <w:p w14:paraId="18355A8B">
            <w:pPr>
              <w:widowControl/>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w:t>
            </w:r>
          </w:p>
        </w:tc>
        <w:tc>
          <w:tcPr>
            <w:tcW w:w="850" w:type="dxa"/>
            <w:vMerge w:val="restart"/>
            <w:tcBorders>
              <w:top w:val="single" w:color="000000" w:sz="4" w:space="0"/>
              <w:left w:val="single" w:color="000000" w:sz="4" w:space="0"/>
              <w:right w:val="single" w:color="000000" w:sz="4" w:space="0"/>
            </w:tcBorders>
            <w:shd w:val="clear" w:color="auto" w:fill="auto"/>
            <w:vAlign w:val="center"/>
          </w:tcPr>
          <w:p w14:paraId="473020BC">
            <w:pPr>
              <w:widowControl/>
              <w:spacing w:line="30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建筑</w:t>
            </w:r>
          </w:p>
          <w:p w14:paraId="4F1F1721">
            <w:pPr>
              <w:widowControl/>
              <w:spacing w:line="30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防腐</w:t>
            </w:r>
          </w:p>
          <w:p w14:paraId="2593B470">
            <w:pPr>
              <w:widowControl/>
              <w:spacing w:line="30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保温工程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ADDC6">
            <w:pPr>
              <w:widowControl/>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大型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EE362">
            <w:pPr>
              <w:widowControl/>
              <w:spacing w:line="280" w:lineRule="exact"/>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单项合同额500万元以上，且防腐蚀技术符合相关技术性要求的防腐保温工程。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6D356">
            <w:pPr>
              <w:widowControl/>
              <w:spacing w:line="220" w:lineRule="exact"/>
              <w:jc w:val="center"/>
              <w:rPr>
                <w:rFonts w:asciiTheme="minorEastAsia" w:hAnsiTheme="minorEastAsia" w:cstheme="minorEastAsia"/>
                <w:color w:val="000000" w:themeColor="text1"/>
                <w:sz w:val="20"/>
                <w:szCs w:val="20"/>
              </w:rPr>
            </w:pPr>
          </w:p>
        </w:tc>
      </w:tr>
      <w:tr w14:paraId="3D2A704D">
        <w:tblPrEx>
          <w:tblCellMar>
            <w:top w:w="113" w:type="dxa"/>
            <w:left w:w="57" w:type="dxa"/>
            <w:bottom w:w="57" w:type="dxa"/>
            <w:right w:w="57" w:type="dxa"/>
          </w:tblCellMar>
        </w:tblPrEx>
        <w:trPr>
          <w:trHeight w:val="567" w:hRule="atLeast"/>
          <w:jc w:val="center"/>
        </w:trPr>
        <w:tc>
          <w:tcPr>
            <w:tcW w:w="567" w:type="dxa"/>
            <w:vMerge w:val="continue"/>
            <w:tcBorders>
              <w:left w:val="single" w:color="000000" w:sz="4" w:space="0"/>
              <w:right w:val="single" w:color="000000" w:sz="4" w:space="0"/>
            </w:tcBorders>
            <w:shd w:val="clear" w:color="auto" w:fill="auto"/>
            <w:vAlign w:val="center"/>
          </w:tcPr>
          <w:p w14:paraId="4133888D">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right w:val="single" w:color="000000" w:sz="4" w:space="0"/>
            </w:tcBorders>
            <w:shd w:val="clear" w:color="auto" w:fill="auto"/>
            <w:vAlign w:val="center"/>
          </w:tcPr>
          <w:p w14:paraId="6F1A4B99">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C4F64">
            <w:pPr>
              <w:widowControl/>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9311D">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单项合同额400万元以上，500万元以下，且防腐蚀技术符合相关技术性要求的防腐保温工程。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75755">
            <w:pPr>
              <w:widowControl/>
              <w:spacing w:line="220" w:lineRule="exact"/>
              <w:jc w:val="center"/>
              <w:rPr>
                <w:rFonts w:asciiTheme="minorEastAsia" w:hAnsiTheme="minorEastAsia" w:cstheme="minorEastAsia"/>
                <w:color w:val="000000" w:themeColor="text1"/>
                <w:sz w:val="20"/>
                <w:szCs w:val="20"/>
              </w:rPr>
            </w:pPr>
          </w:p>
        </w:tc>
      </w:tr>
      <w:tr w14:paraId="48356E58">
        <w:tblPrEx>
          <w:tblCellMar>
            <w:top w:w="113" w:type="dxa"/>
            <w:left w:w="57" w:type="dxa"/>
            <w:bottom w:w="57" w:type="dxa"/>
            <w:right w:w="57" w:type="dxa"/>
          </w:tblCellMar>
        </w:tblPrEx>
        <w:trPr>
          <w:trHeight w:val="567" w:hRule="atLeast"/>
          <w:jc w:val="center"/>
        </w:trPr>
        <w:tc>
          <w:tcPr>
            <w:tcW w:w="567" w:type="dxa"/>
            <w:vMerge w:val="continue"/>
            <w:tcBorders>
              <w:left w:val="single" w:color="000000" w:sz="4" w:space="0"/>
              <w:bottom w:val="single" w:color="000000" w:sz="4" w:space="0"/>
              <w:right w:val="single" w:color="000000" w:sz="4" w:space="0"/>
            </w:tcBorders>
            <w:shd w:val="clear" w:color="auto" w:fill="auto"/>
            <w:vAlign w:val="center"/>
          </w:tcPr>
          <w:p w14:paraId="47F6D6B2">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left w:val="single" w:color="000000" w:sz="4" w:space="0"/>
              <w:bottom w:val="single" w:color="000000" w:sz="4" w:space="0"/>
              <w:right w:val="single" w:color="000000" w:sz="4" w:space="0"/>
            </w:tcBorders>
            <w:shd w:val="clear" w:color="auto" w:fill="auto"/>
            <w:vAlign w:val="center"/>
          </w:tcPr>
          <w:p w14:paraId="52D4FD74">
            <w:pPr>
              <w:widowControl/>
              <w:spacing w:line="220" w:lineRule="exact"/>
              <w:jc w:val="center"/>
              <w:textAlignment w:val="center"/>
              <w:rPr>
                <w:rFonts w:asciiTheme="minorEastAsia" w:hAnsiTheme="minorEastAsia" w:cstheme="minorEastAsia"/>
                <w:kern w:val="0"/>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83BE1">
            <w:pPr>
              <w:widowControl/>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小型</w:t>
            </w:r>
          </w:p>
        </w:tc>
        <w:tc>
          <w:tcPr>
            <w:tcW w:w="68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35DDF">
            <w:pPr>
              <w:widowControl/>
              <w:spacing w:line="28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单项合同额200万元以上，400万元以下，且防腐蚀技术符合相关技术性要求的防腐保温工程。</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3C09D">
            <w:pPr>
              <w:widowControl/>
              <w:spacing w:line="220" w:lineRule="exact"/>
              <w:jc w:val="center"/>
              <w:rPr>
                <w:rFonts w:asciiTheme="minorEastAsia" w:hAnsiTheme="minorEastAsia" w:cstheme="minorEastAsia"/>
                <w:color w:val="000000" w:themeColor="text1"/>
                <w:sz w:val="20"/>
                <w:szCs w:val="20"/>
              </w:rPr>
            </w:pPr>
          </w:p>
        </w:tc>
      </w:tr>
    </w:tbl>
    <w:p w14:paraId="06223FB6">
      <w:pPr>
        <w:spacing w:line="220" w:lineRule="exact"/>
        <w:jc w:val="center"/>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71994B3F">
      <w:pPr>
        <w:jc w:val="center"/>
        <w:outlineLvl w:val="0"/>
        <w:rPr>
          <w:rFonts w:ascii="方正黑体_GBK" w:hAnsi="方正黑体_GBK" w:eastAsia="方正黑体_GBK" w:cs="方正黑体_GBK"/>
          <w:szCs w:val="21"/>
        </w:rPr>
      </w:pPr>
      <w:r>
        <w:rPr>
          <w:rFonts w:hint="eastAsia" w:ascii="方正黑体_GBK" w:hAnsi="方正黑体_GBK" w:eastAsia="方正黑体_GBK" w:cs="方正黑体_GBK"/>
          <w:sz w:val="28"/>
          <w:szCs w:val="28"/>
        </w:rPr>
        <w:t>六、勘测——岩土工程专业</w:t>
      </w:r>
    </w:p>
    <w:tbl>
      <w:tblPr>
        <w:tblStyle w:val="7"/>
        <w:tblW w:w="102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57" w:type="dxa"/>
          <w:bottom w:w="57" w:type="dxa"/>
          <w:right w:w="57" w:type="dxa"/>
        </w:tblCellMar>
      </w:tblPr>
      <w:tblGrid>
        <w:gridCol w:w="567"/>
        <w:gridCol w:w="850"/>
        <w:gridCol w:w="850"/>
        <w:gridCol w:w="6182"/>
        <w:gridCol w:w="1755"/>
      </w:tblGrid>
      <w:tr w14:paraId="42F236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567" w:hRule="atLeast"/>
          <w:tblHeader/>
          <w:jc w:val="center"/>
        </w:trPr>
        <w:tc>
          <w:tcPr>
            <w:tcW w:w="567" w:type="dxa"/>
            <w:tcBorders>
              <w:tl2br w:val="nil"/>
              <w:tr2bl w:val="nil"/>
            </w:tcBorders>
            <w:shd w:val="clear" w:color="auto" w:fill="auto"/>
            <w:vAlign w:val="center"/>
          </w:tcPr>
          <w:p w14:paraId="0932B2A0">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序号</w:t>
            </w:r>
          </w:p>
        </w:tc>
        <w:tc>
          <w:tcPr>
            <w:tcW w:w="850" w:type="dxa"/>
            <w:tcBorders>
              <w:tl2br w:val="nil"/>
              <w:tr2bl w:val="nil"/>
            </w:tcBorders>
            <w:shd w:val="clear" w:color="auto" w:fill="auto"/>
            <w:vAlign w:val="center"/>
          </w:tcPr>
          <w:p w14:paraId="6CC51A5E">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1D3731CE">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类型</w:t>
            </w:r>
          </w:p>
        </w:tc>
        <w:tc>
          <w:tcPr>
            <w:tcW w:w="850" w:type="dxa"/>
            <w:tcBorders>
              <w:tl2br w:val="nil"/>
              <w:tr2bl w:val="nil"/>
            </w:tcBorders>
            <w:shd w:val="clear" w:color="auto" w:fill="auto"/>
            <w:vAlign w:val="center"/>
          </w:tcPr>
          <w:p w14:paraId="287D1610">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23FB2405">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规模</w:t>
            </w:r>
          </w:p>
        </w:tc>
        <w:tc>
          <w:tcPr>
            <w:tcW w:w="6182" w:type="dxa"/>
            <w:tcBorders>
              <w:tl2br w:val="nil"/>
              <w:tr2bl w:val="nil"/>
            </w:tcBorders>
            <w:shd w:val="clear" w:color="auto" w:fill="auto"/>
            <w:vAlign w:val="center"/>
          </w:tcPr>
          <w:p w14:paraId="5EBB8B5E">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参考标准</w:t>
            </w:r>
          </w:p>
        </w:tc>
        <w:tc>
          <w:tcPr>
            <w:tcW w:w="1755" w:type="dxa"/>
            <w:tcBorders>
              <w:tl2br w:val="nil"/>
              <w:tr2bl w:val="nil"/>
            </w:tcBorders>
            <w:shd w:val="clear" w:color="auto" w:fill="auto"/>
            <w:vAlign w:val="center"/>
          </w:tcPr>
          <w:p w14:paraId="33874EEB">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备注</w:t>
            </w:r>
          </w:p>
        </w:tc>
      </w:tr>
      <w:tr w14:paraId="3356B7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873" w:hRule="atLeast"/>
          <w:jc w:val="center"/>
        </w:trPr>
        <w:tc>
          <w:tcPr>
            <w:tcW w:w="567" w:type="dxa"/>
            <w:vMerge w:val="restart"/>
            <w:tcBorders>
              <w:tl2br w:val="nil"/>
              <w:tr2bl w:val="nil"/>
            </w:tcBorders>
            <w:shd w:val="clear" w:color="auto" w:fill="auto"/>
            <w:vAlign w:val="center"/>
          </w:tcPr>
          <w:p w14:paraId="3C2BB9B4">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w:t>
            </w:r>
          </w:p>
        </w:tc>
        <w:tc>
          <w:tcPr>
            <w:tcW w:w="850" w:type="dxa"/>
            <w:vMerge w:val="restart"/>
            <w:tcBorders>
              <w:tl2br w:val="nil"/>
              <w:tr2bl w:val="nil"/>
            </w:tcBorders>
            <w:shd w:val="clear" w:color="auto" w:fill="auto"/>
            <w:vAlign w:val="center"/>
          </w:tcPr>
          <w:p w14:paraId="5E5C5B75">
            <w:pPr>
              <w:widowControl/>
              <w:spacing w:line="22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房屋建筑工程勘察</w:t>
            </w:r>
          </w:p>
        </w:tc>
        <w:tc>
          <w:tcPr>
            <w:tcW w:w="850" w:type="dxa"/>
            <w:tcBorders>
              <w:tl2br w:val="nil"/>
              <w:tr2bl w:val="nil"/>
            </w:tcBorders>
            <w:shd w:val="clear" w:color="auto" w:fill="auto"/>
            <w:vAlign w:val="center"/>
          </w:tcPr>
          <w:p w14:paraId="7197BD50">
            <w:pPr>
              <w:widowControl/>
              <w:spacing w:line="23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3E1518AF">
            <w:pPr>
              <w:widowControl/>
              <w:spacing w:line="230" w:lineRule="exact"/>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w:t>
            </w:r>
            <w:r>
              <w:rPr>
                <w:rFonts w:asciiTheme="minorEastAsia" w:hAnsiTheme="minorEastAsia" w:cstheme="minorEastAsia"/>
                <w:color w:val="000000"/>
                <w:kern w:val="0"/>
                <w:sz w:val="20"/>
                <w:szCs w:val="20"/>
              </w:rPr>
              <w:t>1）30层以上的高层建筑；</w:t>
            </w:r>
            <w:r>
              <w:rPr>
                <w:rFonts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（2）高度100m以上的高层建筑。</w:t>
            </w:r>
          </w:p>
        </w:tc>
        <w:tc>
          <w:tcPr>
            <w:tcW w:w="1755" w:type="dxa"/>
            <w:tcBorders>
              <w:tl2br w:val="nil"/>
              <w:tr2bl w:val="nil"/>
            </w:tcBorders>
            <w:shd w:val="clear" w:color="auto" w:fill="auto"/>
            <w:vAlign w:val="center"/>
          </w:tcPr>
          <w:p w14:paraId="3856E33C">
            <w:pPr>
              <w:widowControl/>
              <w:spacing w:line="230" w:lineRule="exact"/>
              <w:jc w:val="center"/>
              <w:textAlignment w:val="center"/>
              <w:rPr>
                <w:rFonts w:asciiTheme="minorEastAsia" w:hAnsiTheme="minorEastAsia" w:cstheme="minorEastAsia"/>
                <w:color w:val="000000"/>
                <w:spacing w:val="-6"/>
                <w:kern w:val="0"/>
                <w:sz w:val="20"/>
                <w:szCs w:val="20"/>
                <w:highlight w:val="yellow"/>
              </w:rPr>
            </w:pPr>
          </w:p>
          <w:p w14:paraId="1233BDA9">
            <w:pPr>
              <w:widowControl/>
              <w:spacing w:line="230" w:lineRule="exact"/>
              <w:jc w:val="center"/>
              <w:textAlignment w:val="center"/>
              <w:rPr>
                <w:rFonts w:asciiTheme="minorEastAsia" w:hAnsiTheme="minorEastAsia" w:cstheme="minorEastAsia"/>
                <w:color w:val="000000" w:themeColor="text1"/>
                <w:kern w:val="0"/>
                <w:sz w:val="20"/>
                <w:szCs w:val="20"/>
                <w:highlight w:val="yellow"/>
              </w:rPr>
            </w:pPr>
          </w:p>
        </w:tc>
      </w:tr>
      <w:tr w14:paraId="6B027A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48" w:hRule="atLeast"/>
          <w:jc w:val="center"/>
        </w:trPr>
        <w:tc>
          <w:tcPr>
            <w:tcW w:w="567" w:type="dxa"/>
            <w:vMerge w:val="continue"/>
            <w:tcBorders>
              <w:tl2br w:val="nil"/>
              <w:tr2bl w:val="nil"/>
            </w:tcBorders>
            <w:shd w:val="clear" w:color="auto" w:fill="auto"/>
            <w:vAlign w:val="center"/>
          </w:tcPr>
          <w:p w14:paraId="15F13970">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363A10DB">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24C4FD14">
            <w:pPr>
              <w:widowControl/>
              <w:spacing w:line="23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59330204">
            <w:pPr>
              <w:widowControl/>
              <w:spacing w:line="23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7层以上，30层以下建筑。</w:t>
            </w:r>
          </w:p>
        </w:tc>
        <w:tc>
          <w:tcPr>
            <w:tcW w:w="1755" w:type="dxa"/>
            <w:tcBorders>
              <w:tl2br w:val="nil"/>
              <w:tr2bl w:val="nil"/>
            </w:tcBorders>
            <w:shd w:val="clear" w:color="auto" w:fill="auto"/>
            <w:vAlign w:val="center"/>
          </w:tcPr>
          <w:p w14:paraId="5979112F">
            <w:pPr>
              <w:widowControl/>
              <w:spacing w:line="230" w:lineRule="exact"/>
              <w:jc w:val="center"/>
              <w:textAlignment w:val="center"/>
              <w:rPr>
                <w:rFonts w:asciiTheme="minorEastAsia" w:hAnsiTheme="minorEastAsia" w:cstheme="minorEastAsia"/>
                <w:color w:val="000000" w:themeColor="text1"/>
                <w:sz w:val="20"/>
                <w:szCs w:val="20"/>
                <w:highlight w:val="yellow"/>
              </w:rPr>
            </w:pPr>
          </w:p>
        </w:tc>
      </w:tr>
      <w:tr w14:paraId="586D71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42" w:hRule="atLeast"/>
          <w:jc w:val="center"/>
        </w:trPr>
        <w:tc>
          <w:tcPr>
            <w:tcW w:w="567" w:type="dxa"/>
            <w:vMerge w:val="continue"/>
            <w:tcBorders>
              <w:tl2br w:val="nil"/>
              <w:tr2bl w:val="nil"/>
            </w:tcBorders>
            <w:shd w:val="clear" w:color="auto" w:fill="auto"/>
            <w:vAlign w:val="center"/>
          </w:tcPr>
          <w:p w14:paraId="4CB6AD31">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5D1E9929">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024B8363">
            <w:pPr>
              <w:widowControl/>
              <w:spacing w:line="23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小型</w:t>
            </w:r>
          </w:p>
        </w:tc>
        <w:tc>
          <w:tcPr>
            <w:tcW w:w="6182" w:type="dxa"/>
            <w:tcBorders>
              <w:tl2br w:val="nil"/>
              <w:tr2bl w:val="nil"/>
            </w:tcBorders>
            <w:shd w:val="clear" w:color="auto" w:fill="auto"/>
            <w:vAlign w:val="center"/>
          </w:tcPr>
          <w:p w14:paraId="5E8A533A">
            <w:pPr>
              <w:widowControl/>
              <w:spacing w:line="23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6层以下建筑。</w:t>
            </w:r>
          </w:p>
        </w:tc>
        <w:tc>
          <w:tcPr>
            <w:tcW w:w="1755" w:type="dxa"/>
            <w:tcBorders>
              <w:tl2br w:val="nil"/>
              <w:tr2bl w:val="nil"/>
            </w:tcBorders>
            <w:shd w:val="clear" w:color="auto" w:fill="auto"/>
            <w:vAlign w:val="center"/>
          </w:tcPr>
          <w:p w14:paraId="6F4A5473">
            <w:pPr>
              <w:widowControl/>
              <w:spacing w:line="230" w:lineRule="exact"/>
              <w:jc w:val="center"/>
              <w:textAlignment w:val="center"/>
              <w:rPr>
                <w:rFonts w:asciiTheme="minorEastAsia" w:hAnsiTheme="minorEastAsia" w:cstheme="minorEastAsia"/>
                <w:color w:val="000000" w:themeColor="text1"/>
                <w:sz w:val="20"/>
                <w:szCs w:val="20"/>
                <w:highlight w:val="yellow"/>
              </w:rPr>
            </w:pPr>
          </w:p>
        </w:tc>
      </w:tr>
      <w:tr w14:paraId="02610F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6957EDDE">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2</w:t>
            </w:r>
          </w:p>
        </w:tc>
        <w:tc>
          <w:tcPr>
            <w:tcW w:w="850" w:type="dxa"/>
            <w:vMerge w:val="restart"/>
            <w:tcBorders>
              <w:tl2br w:val="nil"/>
              <w:tr2bl w:val="nil"/>
            </w:tcBorders>
            <w:shd w:val="clear" w:color="auto" w:fill="auto"/>
            <w:vAlign w:val="center"/>
          </w:tcPr>
          <w:p w14:paraId="77EACB58">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道路工程勘察</w:t>
            </w:r>
          </w:p>
        </w:tc>
        <w:tc>
          <w:tcPr>
            <w:tcW w:w="850" w:type="dxa"/>
            <w:tcBorders>
              <w:tl2br w:val="nil"/>
              <w:tr2bl w:val="nil"/>
            </w:tcBorders>
            <w:shd w:val="clear" w:color="auto" w:fill="auto"/>
            <w:vAlign w:val="center"/>
          </w:tcPr>
          <w:p w14:paraId="106AA9BF">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27A467E1">
            <w:pPr>
              <w:widowControl/>
              <w:spacing w:line="23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快速路和主干路。</w:t>
            </w:r>
          </w:p>
        </w:tc>
        <w:tc>
          <w:tcPr>
            <w:tcW w:w="1755" w:type="dxa"/>
            <w:vMerge w:val="restart"/>
            <w:tcBorders>
              <w:tl2br w:val="nil"/>
              <w:tr2bl w:val="nil"/>
            </w:tcBorders>
            <w:shd w:val="clear" w:color="auto" w:fill="auto"/>
            <w:vAlign w:val="center"/>
          </w:tcPr>
          <w:p w14:paraId="041CBA9C">
            <w:pPr>
              <w:widowControl/>
              <w:spacing w:line="230" w:lineRule="exact"/>
              <w:jc w:val="center"/>
              <w:rPr>
                <w:rFonts w:asciiTheme="minorEastAsia" w:hAnsiTheme="minorEastAsia" w:cstheme="minorEastAsia"/>
                <w:color w:val="000000" w:themeColor="text1"/>
                <w:sz w:val="20"/>
                <w:szCs w:val="20"/>
              </w:rPr>
            </w:pPr>
          </w:p>
        </w:tc>
      </w:tr>
      <w:tr w14:paraId="69D037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5AE34C71">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401A62B2">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0BE31811">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1900160F">
            <w:pPr>
              <w:widowControl/>
              <w:spacing w:line="23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次干路。</w:t>
            </w:r>
          </w:p>
        </w:tc>
        <w:tc>
          <w:tcPr>
            <w:tcW w:w="1755" w:type="dxa"/>
            <w:vMerge w:val="continue"/>
            <w:tcBorders>
              <w:tl2br w:val="nil"/>
              <w:tr2bl w:val="nil"/>
            </w:tcBorders>
            <w:shd w:val="clear" w:color="auto" w:fill="auto"/>
            <w:vAlign w:val="center"/>
          </w:tcPr>
          <w:p w14:paraId="468B5AF6">
            <w:pPr>
              <w:widowControl/>
              <w:spacing w:line="230" w:lineRule="exact"/>
              <w:jc w:val="center"/>
              <w:rPr>
                <w:rFonts w:asciiTheme="minorEastAsia" w:hAnsiTheme="minorEastAsia" w:cstheme="minorEastAsia"/>
                <w:color w:val="000000" w:themeColor="text1"/>
                <w:sz w:val="20"/>
                <w:szCs w:val="20"/>
              </w:rPr>
            </w:pPr>
          </w:p>
        </w:tc>
      </w:tr>
      <w:tr w14:paraId="216776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75CF4F97">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1041EBF5">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3FA7AFB3">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182" w:type="dxa"/>
            <w:tcBorders>
              <w:tl2br w:val="nil"/>
              <w:tr2bl w:val="nil"/>
            </w:tcBorders>
            <w:shd w:val="clear" w:color="auto" w:fill="auto"/>
            <w:vAlign w:val="center"/>
          </w:tcPr>
          <w:p w14:paraId="15D35758">
            <w:pPr>
              <w:widowControl/>
              <w:spacing w:line="23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支路、公交场站和城市广场。</w:t>
            </w:r>
          </w:p>
        </w:tc>
        <w:tc>
          <w:tcPr>
            <w:tcW w:w="1755" w:type="dxa"/>
            <w:vMerge w:val="continue"/>
            <w:tcBorders>
              <w:tl2br w:val="nil"/>
              <w:tr2bl w:val="nil"/>
            </w:tcBorders>
            <w:shd w:val="clear" w:color="auto" w:fill="auto"/>
            <w:vAlign w:val="center"/>
          </w:tcPr>
          <w:p w14:paraId="0E387163">
            <w:pPr>
              <w:widowControl/>
              <w:spacing w:line="230" w:lineRule="exact"/>
              <w:jc w:val="center"/>
              <w:rPr>
                <w:rFonts w:asciiTheme="minorEastAsia" w:hAnsiTheme="minorEastAsia" w:cstheme="minorEastAsia"/>
                <w:color w:val="000000" w:themeColor="text1"/>
                <w:sz w:val="20"/>
                <w:szCs w:val="20"/>
              </w:rPr>
            </w:pPr>
          </w:p>
        </w:tc>
      </w:tr>
      <w:tr w14:paraId="5EE689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4AA410C9">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3</w:t>
            </w:r>
          </w:p>
        </w:tc>
        <w:tc>
          <w:tcPr>
            <w:tcW w:w="850" w:type="dxa"/>
            <w:vMerge w:val="restart"/>
            <w:tcBorders>
              <w:tl2br w:val="nil"/>
              <w:tr2bl w:val="nil"/>
            </w:tcBorders>
            <w:shd w:val="clear" w:color="auto" w:fill="auto"/>
            <w:vAlign w:val="center"/>
          </w:tcPr>
          <w:p w14:paraId="229E6272">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桥涵工程勘察</w:t>
            </w:r>
          </w:p>
        </w:tc>
        <w:tc>
          <w:tcPr>
            <w:tcW w:w="850" w:type="dxa"/>
            <w:tcBorders>
              <w:tl2br w:val="nil"/>
              <w:tr2bl w:val="nil"/>
            </w:tcBorders>
            <w:shd w:val="clear" w:color="auto" w:fill="auto"/>
            <w:vAlign w:val="center"/>
          </w:tcPr>
          <w:p w14:paraId="47ABE400">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391E998A">
            <w:pPr>
              <w:widowControl/>
              <w:spacing w:line="23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特大桥、大桥、大型立交桥</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spacing w:val="-9"/>
                <w:kern w:val="0"/>
                <w:sz w:val="20"/>
                <w:szCs w:val="20"/>
              </w:rPr>
              <w:t>(单跨40m以上、总长100m以上的桥梁)。</w:t>
            </w:r>
          </w:p>
        </w:tc>
        <w:tc>
          <w:tcPr>
            <w:tcW w:w="1755" w:type="dxa"/>
            <w:vMerge w:val="restart"/>
            <w:tcBorders>
              <w:tl2br w:val="nil"/>
              <w:tr2bl w:val="nil"/>
            </w:tcBorders>
            <w:shd w:val="clear" w:color="auto" w:fill="auto"/>
            <w:vAlign w:val="center"/>
          </w:tcPr>
          <w:p w14:paraId="70A09E8E">
            <w:pPr>
              <w:widowControl/>
              <w:spacing w:line="230" w:lineRule="exact"/>
              <w:jc w:val="center"/>
              <w:rPr>
                <w:rFonts w:asciiTheme="minorEastAsia" w:hAnsiTheme="minorEastAsia" w:cstheme="minorEastAsia"/>
                <w:color w:val="000000" w:themeColor="text1"/>
                <w:sz w:val="20"/>
                <w:szCs w:val="20"/>
              </w:rPr>
            </w:pPr>
          </w:p>
        </w:tc>
      </w:tr>
      <w:tr w14:paraId="3A9083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1957288B">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2D4E697F">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31E90532">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2A1C135F">
            <w:pPr>
              <w:widowControl/>
              <w:spacing w:line="23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中桥、小型立交桥</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spacing w:val="-9"/>
                <w:kern w:val="0"/>
                <w:sz w:val="20"/>
                <w:szCs w:val="20"/>
              </w:rPr>
              <w:t>(单跨40m以下、总长100m以下的桥梁)。</w:t>
            </w:r>
          </w:p>
        </w:tc>
        <w:tc>
          <w:tcPr>
            <w:tcW w:w="1755" w:type="dxa"/>
            <w:vMerge w:val="continue"/>
            <w:tcBorders>
              <w:tl2br w:val="nil"/>
              <w:tr2bl w:val="nil"/>
            </w:tcBorders>
            <w:shd w:val="clear" w:color="auto" w:fill="auto"/>
            <w:vAlign w:val="center"/>
          </w:tcPr>
          <w:p w14:paraId="7BC723BB">
            <w:pPr>
              <w:widowControl/>
              <w:spacing w:line="230" w:lineRule="exact"/>
              <w:jc w:val="center"/>
              <w:rPr>
                <w:rFonts w:asciiTheme="minorEastAsia" w:hAnsiTheme="minorEastAsia" w:cstheme="minorEastAsia"/>
                <w:color w:val="000000" w:themeColor="text1"/>
                <w:sz w:val="20"/>
                <w:szCs w:val="20"/>
              </w:rPr>
            </w:pPr>
          </w:p>
        </w:tc>
      </w:tr>
      <w:tr w14:paraId="7AAF31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1FD70396">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08BDBD7D">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451F9F0F">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182" w:type="dxa"/>
            <w:tcBorders>
              <w:tl2br w:val="nil"/>
              <w:tr2bl w:val="nil"/>
            </w:tcBorders>
            <w:shd w:val="clear" w:color="auto" w:fill="auto"/>
            <w:vAlign w:val="center"/>
          </w:tcPr>
          <w:p w14:paraId="64158CAA">
            <w:pPr>
              <w:widowControl/>
              <w:spacing w:line="23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小桥、涵洞及人行通道。</w:t>
            </w:r>
          </w:p>
        </w:tc>
        <w:tc>
          <w:tcPr>
            <w:tcW w:w="1755" w:type="dxa"/>
            <w:tcBorders>
              <w:tl2br w:val="nil"/>
              <w:tr2bl w:val="nil"/>
            </w:tcBorders>
            <w:shd w:val="clear" w:color="auto" w:fill="auto"/>
            <w:vAlign w:val="center"/>
          </w:tcPr>
          <w:p w14:paraId="211368D2">
            <w:pPr>
              <w:widowControl/>
              <w:spacing w:line="230" w:lineRule="exact"/>
              <w:jc w:val="center"/>
              <w:textAlignment w:val="center"/>
              <w:rPr>
                <w:rFonts w:asciiTheme="minorEastAsia" w:hAnsiTheme="minorEastAsia" w:cstheme="minorEastAsia"/>
                <w:color w:val="000000" w:themeColor="text1"/>
                <w:sz w:val="20"/>
                <w:szCs w:val="20"/>
              </w:rPr>
            </w:pPr>
          </w:p>
        </w:tc>
      </w:tr>
      <w:tr w14:paraId="2ACCDC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tcBorders>
              <w:tl2br w:val="nil"/>
              <w:tr2bl w:val="nil"/>
            </w:tcBorders>
            <w:shd w:val="clear" w:color="auto" w:fill="auto"/>
            <w:vAlign w:val="center"/>
          </w:tcPr>
          <w:p w14:paraId="095A936E">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4</w:t>
            </w:r>
          </w:p>
        </w:tc>
        <w:tc>
          <w:tcPr>
            <w:tcW w:w="850" w:type="dxa"/>
            <w:tcBorders>
              <w:tl2br w:val="nil"/>
              <w:tr2bl w:val="nil"/>
            </w:tcBorders>
            <w:shd w:val="clear" w:color="auto" w:fill="auto"/>
            <w:vAlign w:val="center"/>
          </w:tcPr>
          <w:p w14:paraId="7838FD8D">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隧道工程勘察</w:t>
            </w:r>
          </w:p>
        </w:tc>
        <w:tc>
          <w:tcPr>
            <w:tcW w:w="850" w:type="dxa"/>
            <w:tcBorders>
              <w:tl2br w:val="nil"/>
              <w:tr2bl w:val="nil"/>
            </w:tcBorders>
            <w:shd w:val="clear" w:color="auto" w:fill="auto"/>
            <w:vAlign w:val="center"/>
          </w:tcPr>
          <w:p w14:paraId="10BE890F">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1948FFBA">
            <w:pPr>
              <w:widowControl/>
              <w:spacing w:line="23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城市隧道工程均属于大型项目。</w:t>
            </w:r>
          </w:p>
        </w:tc>
        <w:tc>
          <w:tcPr>
            <w:tcW w:w="1755" w:type="dxa"/>
            <w:tcBorders>
              <w:tl2br w:val="nil"/>
              <w:tr2bl w:val="nil"/>
            </w:tcBorders>
            <w:shd w:val="clear" w:color="auto" w:fill="auto"/>
            <w:vAlign w:val="center"/>
          </w:tcPr>
          <w:p w14:paraId="1BF63C7F">
            <w:pPr>
              <w:widowControl/>
              <w:spacing w:line="230" w:lineRule="exact"/>
              <w:jc w:val="center"/>
              <w:rPr>
                <w:rFonts w:asciiTheme="minorEastAsia" w:hAnsiTheme="minorEastAsia" w:cstheme="minorEastAsia"/>
                <w:color w:val="000000" w:themeColor="text1"/>
                <w:sz w:val="20"/>
                <w:szCs w:val="20"/>
              </w:rPr>
            </w:pPr>
          </w:p>
        </w:tc>
      </w:tr>
      <w:tr w14:paraId="6F9392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0276475F">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kern w:val="0"/>
                <w:sz w:val="20"/>
                <w:szCs w:val="20"/>
              </w:rPr>
              <w:t>5</w:t>
            </w:r>
          </w:p>
        </w:tc>
        <w:tc>
          <w:tcPr>
            <w:tcW w:w="850" w:type="dxa"/>
            <w:vMerge w:val="restart"/>
            <w:tcBorders>
              <w:tl2br w:val="nil"/>
              <w:tr2bl w:val="nil"/>
            </w:tcBorders>
            <w:shd w:val="clear" w:color="auto" w:fill="auto"/>
            <w:vAlign w:val="center"/>
          </w:tcPr>
          <w:p w14:paraId="35CAEFB2">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轨道交通工程勘察</w:t>
            </w:r>
          </w:p>
        </w:tc>
        <w:tc>
          <w:tcPr>
            <w:tcW w:w="850" w:type="dxa"/>
            <w:tcBorders>
              <w:tl2br w:val="nil"/>
              <w:tr2bl w:val="nil"/>
            </w:tcBorders>
            <w:shd w:val="clear" w:color="auto" w:fill="auto"/>
            <w:vAlign w:val="center"/>
          </w:tcPr>
          <w:p w14:paraId="6EB772A0">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46E8B272">
            <w:pPr>
              <w:widowControl/>
              <w:spacing w:line="23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车站主体、地下区间、高架区间、地下停车场、控制中心、主变电站。</w:t>
            </w:r>
          </w:p>
        </w:tc>
        <w:tc>
          <w:tcPr>
            <w:tcW w:w="1755" w:type="dxa"/>
            <w:vMerge w:val="restart"/>
            <w:tcBorders>
              <w:tl2br w:val="nil"/>
              <w:tr2bl w:val="nil"/>
            </w:tcBorders>
            <w:shd w:val="clear" w:color="auto" w:fill="auto"/>
            <w:vAlign w:val="center"/>
          </w:tcPr>
          <w:p w14:paraId="4F45D88B">
            <w:pPr>
              <w:widowControl/>
              <w:spacing w:line="230" w:lineRule="exact"/>
              <w:jc w:val="center"/>
              <w:textAlignment w:val="center"/>
              <w:rPr>
                <w:rFonts w:asciiTheme="minorEastAsia" w:hAnsiTheme="minorEastAsia" w:cstheme="minorEastAsia"/>
                <w:color w:val="000000" w:themeColor="text1"/>
                <w:sz w:val="20"/>
                <w:szCs w:val="20"/>
              </w:rPr>
            </w:pPr>
          </w:p>
        </w:tc>
      </w:tr>
      <w:tr w14:paraId="067279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32152C64">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2525CB2C">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375C2A89">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4035D176">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路基、涵洞、小桥、车辆基地、车站附属等。</w:t>
            </w:r>
          </w:p>
        </w:tc>
        <w:tc>
          <w:tcPr>
            <w:tcW w:w="1755" w:type="dxa"/>
            <w:vMerge w:val="continue"/>
            <w:tcBorders>
              <w:tl2br w:val="nil"/>
              <w:tr2bl w:val="nil"/>
            </w:tcBorders>
            <w:shd w:val="clear" w:color="auto" w:fill="auto"/>
            <w:vAlign w:val="center"/>
          </w:tcPr>
          <w:p w14:paraId="685C3609">
            <w:pPr>
              <w:widowControl/>
              <w:spacing w:line="220" w:lineRule="exact"/>
              <w:jc w:val="center"/>
              <w:rPr>
                <w:rFonts w:asciiTheme="minorEastAsia" w:hAnsiTheme="minorEastAsia" w:cstheme="minorEastAsia"/>
                <w:color w:val="000000" w:themeColor="text1"/>
                <w:sz w:val="20"/>
                <w:szCs w:val="20"/>
              </w:rPr>
            </w:pPr>
          </w:p>
        </w:tc>
      </w:tr>
      <w:tr w14:paraId="1FC2C3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4F9F5235">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2041ED5D">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70D66EC1">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182" w:type="dxa"/>
            <w:tcBorders>
              <w:tl2br w:val="nil"/>
              <w:tr2bl w:val="nil"/>
            </w:tcBorders>
            <w:shd w:val="clear" w:color="auto" w:fill="auto"/>
            <w:vAlign w:val="center"/>
          </w:tcPr>
          <w:p w14:paraId="575379A6">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次要建筑物、地面停车场。</w:t>
            </w:r>
          </w:p>
        </w:tc>
        <w:tc>
          <w:tcPr>
            <w:tcW w:w="1755" w:type="dxa"/>
            <w:vMerge w:val="continue"/>
            <w:tcBorders>
              <w:tl2br w:val="nil"/>
              <w:tr2bl w:val="nil"/>
            </w:tcBorders>
            <w:shd w:val="clear" w:color="auto" w:fill="auto"/>
            <w:vAlign w:val="center"/>
          </w:tcPr>
          <w:p w14:paraId="3D01F317">
            <w:pPr>
              <w:widowControl/>
              <w:spacing w:line="220" w:lineRule="exact"/>
              <w:jc w:val="center"/>
              <w:rPr>
                <w:rFonts w:asciiTheme="minorEastAsia" w:hAnsiTheme="minorEastAsia" w:cstheme="minorEastAsia"/>
                <w:color w:val="000000" w:themeColor="text1"/>
                <w:sz w:val="20"/>
                <w:szCs w:val="20"/>
              </w:rPr>
            </w:pPr>
          </w:p>
        </w:tc>
      </w:tr>
      <w:tr w14:paraId="76269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622" w:hRule="atLeast"/>
          <w:jc w:val="center"/>
        </w:trPr>
        <w:tc>
          <w:tcPr>
            <w:tcW w:w="567" w:type="dxa"/>
            <w:vMerge w:val="restart"/>
            <w:tcBorders>
              <w:tl2br w:val="nil"/>
              <w:tr2bl w:val="nil"/>
            </w:tcBorders>
            <w:shd w:val="clear" w:color="auto" w:fill="auto"/>
            <w:vAlign w:val="center"/>
          </w:tcPr>
          <w:p w14:paraId="23291C73">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6</w:t>
            </w:r>
          </w:p>
        </w:tc>
        <w:tc>
          <w:tcPr>
            <w:tcW w:w="850" w:type="dxa"/>
            <w:vMerge w:val="restart"/>
            <w:tcBorders>
              <w:tl2br w:val="nil"/>
              <w:tr2bl w:val="nil"/>
            </w:tcBorders>
            <w:shd w:val="clear" w:color="auto" w:fill="auto"/>
            <w:vAlign w:val="center"/>
          </w:tcPr>
          <w:p w14:paraId="02FC2EDA">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基坑工程勘察</w:t>
            </w:r>
          </w:p>
        </w:tc>
        <w:tc>
          <w:tcPr>
            <w:tcW w:w="850" w:type="dxa"/>
            <w:tcBorders>
              <w:tl2br w:val="nil"/>
              <w:tr2bl w:val="nil"/>
            </w:tcBorders>
            <w:shd w:val="clear" w:color="auto" w:fill="auto"/>
            <w:vAlign w:val="center"/>
          </w:tcPr>
          <w:p w14:paraId="6602D082">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21B939B5">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安全等级为一级的深基坑工程。</w:t>
            </w:r>
          </w:p>
        </w:tc>
        <w:tc>
          <w:tcPr>
            <w:tcW w:w="1755" w:type="dxa"/>
            <w:tcBorders>
              <w:tl2br w:val="nil"/>
              <w:tr2bl w:val="nil"/>
            </w:tcBorders>
            <w:shd w:val="clear" w:color="auto" w:fill="auto"/>
            <w:vAlign w:val="center"/>
          </w:tcPr>
          <w:p w14:paraId="0558AB47">
            <w:pPr>
              <w:widowControl/>
              <w:spacing w:line="236" w:lineRule="exact"/>
              <w:jc w:val="center"/>
              <w:textAlignment w:val="center"/>
              <w:rPr>
                <w:rFonts w:asciiTheme="minorEastAsia" w:hAnsiTheme="minorEastAsia" w:cstheme="minorEastAsia"/>
                <w:color w:val="000000" w:themeColor="text1"/>
                <w:sz w:val="20"/>
                <w:szCs w:val="20"/>
                <w:highlight w:val="yellow"/>
              </w:rPr>
            </w:pPr>
          </w:p>
        </w:tc>
      </w:tr>
      <w:tr w14:paraId="05A7D2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575" w:hRule="atLeast"/>
          <w:jc w:val="center"/>
        </w:trPr>
        <w:tc>
          <w:tcPr>
            <w:tcW w:w="567" w:type="dxa"/>
            <w:vMerge w:val="continue"/>
            <w:tcBorders>
              <w:tl2br w:val="nil"/>
              <w:tr2bl w:val="nil"/>
            </w:tcBorders>
            <w:shd w:val="clear" w:color="auto" w:fill="auto"/>
            <w:vAlign w:val="center"/>
          </w:tcPr>
          <w:p w14:paraId="00A1F2BC">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2066A401">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79A804EC">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79814655">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安全等级为二级的基坑工程。</w:t>
            </w:r>
          </w:p>
        </w:tc>
        <w:tc>
          <w:tcPr>
            <w:tcW w:w="1755" w:type="dxa"/>
            <w:tcBorders>
              <w:tl2br w:val="nil"/>
              <w:tr2bl w:val="nil"/>
            </w:tcBorders>
            <w:shd w:val="clear" w:color="auto" w:fill="auto"/>
            <w:vAlign w:val="center"/>
          </w:tcPr>
          <w:p w14:paraId="351E1F24">
            <w:pPr>
              <w:widowControl/>
              <w:spacing w:line="236" w:lineRule="exact"/>
              <w:jc w:val="center"/>
              <w:textAlignment w:val="center"/>
              <w:rPr>
                <w:rFonts w:asciiTheme="minorEastAsia" w:hAnsiTheme="minorEastAsia" w:cstheme="minorEastAsia"/>
                <w:color w:val="000000" w:themeColor="text1"/>
                <w:sz w:val="20"/>
                <w:szCs w:val="20"/>
                <w:highlight w:val="yellow"/>
              </w:rPr>
            </w:pPr>
          </w:p>
        </w:tc>
      </w:tr>
      <w:tr w14:paraId="5DBF6B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585" w:hRule="atLeast"/>
          <w:jc w:val="center"/>
        </w:trPr>
        <w:tc>
          <w:tcPr>
            <w:tcW w:w="567" w:type="dxa"/>
            <w:vMerge w:val="continue"/>
            <w:tcBorders>
              <w:tl2br w:val="nil"/>
              <w:tr2bl w:val="nil"/>
            </w:tcBorders>
            <w:shd w:val="clear" w:color="auto" w:fill="auto"/>
            <w:vAlign w:val="center"/>
          </w:tcPr>
          <w:p w14:paraId="3DD5C460">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1A4D536D">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40432535">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182" w:type="dxa"/>
            <w:tcBorders>
              <w:tl2br w:val="nil"/>
              <w:tr2bl w:val="nil"/>
            </w:tcBorders>
            <w:shd w:val="clear" w:color="auto" w:fill="auto"/>
            <w:vAlign w:val="center"/>
          </w:tcPr>
          <w:p w14:paraId="024D0685">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安全等级为三级的基坑工程。</w:t>
            </w:r>
          </w:p>
        </w:tc>
        <w:tc>
          <w:tcPr>
            <w:tcW w:w="1755" w:type="dxa"/>
            <w:tcBorders>
              <w:tl2br w:val="nil"/>
              <w:tr2bl w:val="nil"/>
            </w:tcBorders>
            <w:shd w:val="clear" w:color="auto" w:fill="auto"/>
            <w:vAlign w:val="center"/>
          </w:tcPr>
          <w:p w14:paraId="69C4E49B">
            <w:pPr>
              <w:widowControl/>
              <w:spacing w:line="236" w:lineRule="exact"/>
              <w:jc w:val="center"/>
              <w:textAlignment w:val="center"/>
              <w:rPr>
                <w:rFonts w:asciiTheme="minorEastAsia" w:hAnsiTheme="minorEastAsia" w:cstheme="minorEastAsia"/>
                <w:color w:val="000000" w:themeColor="text1"/>
                <w:sz w:val="20"/>
                <w:szCs w:val="20"/>
                <w:highlight w:val="yellow"/>
              </w:rPr>
            </w:pPr>
          </w:p>
        </w:tc>
      </w:tr>
      <w:tr w14:paraId="6765F6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09C70F49">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7</w:t>
            </w:r>
          </w:p>
        </w:tc>
        <w:tc>
          <w:tcPr>
            <w:tcW w:w="850" w:type="dxa"/>
            <w:vMerge w:val="restart"/>
            <w:tcBorders>
              <w:tl2br w:val="nil"/>
              <w:tr2bl w:val="nil"/>
            </w:tcBorders>
            <w:shd w:val="clear" w:color="auto" w:fill="auto"/>
            <w:vAlign w:val="center"/>
          </w:tcPr>
          <w:p w14:paraId="4BBBF5B8">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边坡工程勘察</w:t>
            </w:r>
          </w:p>
        </w:tc>
        <w:tc>
          <w:tcPr>
            <w:tcW w:w="850" w:type="dxa"/>
            <w:tcBorders>
              <w:tl2br w:val="nil"/>
              <w:tr2bl w:val="nil"/>
            </w:tcBorders>
            <w:shd w:val="clear" w:color="auto" w:fill="auto"/>
            <w:vAlign w:val="center"/>
          </w:tcPr>
          <w:p w14:paraId="1F3B66B1">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0F4BAB22">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spacing w:val="-6"/>
                <w:kern w:val="0"/>
                <w:sz w:val="20"/>
                <w:szCs w:val="20"/>
              </w:rPr>
              <w:t>房屋建筑和市政工程中高度15m以上的岩质边坡和高度10m以上的土质边坡。</w:t>
            </w:r>
          </w:p>
        </w:tc>
        <w:tc>
          <w:tcPr>
            <w:tcW w:w="1755" w:type="dxa"/>
            <w:tcBorders>
              <w:tl2br w:val="nil"/>
              <w:tr2bl w:val="nil"/>
            </w:tcBorders>
            <w:shd w:val="clear" w:color="auto" w:fill="auto"/>
            <w:vAlign w:val="center"/>
          </w:tcPr>
          <w:p w14:paraId="0CDB412E">
            <w:pPr>
              <w:widowControl/>
              <w:spacing w:line="236"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其他工程中为高度</w:t>
            </w:r>
            <w:r>
              <w:rPr>
                <w:rFonts w:asciiTheme="minorEastAsia" w:hAnsiTheme="minorEastAsia" w:cstheme="minorEastAsia"/>
                <w:color w:val="000000"/>
                <w:kern w:val="0"/>
                <w:sz w:val="20"/>
                <w:szCs w:val="20"/>
              </w:rPr>
              <w:t>30m</w:t>
            </w:r>
            <w:r>
              <w:rPr>
                <w:rFonts w:hint="eastAsia" w:asciiTheme="minorEastAsia" w:hAnsiTheme="minorEastAsia" w:cstheme="minorEastAsia"/>
                <w:color w:val="000000"/>
                <w:kern w:val="0"/>
                <w:sz w:val="20"/>
                <w:szCs w:val="20"/>
              </w:rPr>
              <w:t>以上的岩质边坡、高度</w:t>
            </w:r>
            <w:r>
              <w:rPr>
                <w:rFonts w:asciiTheme="minorEastAsia" w:hAnsiTheme="minorEastAsia" w:cstheme="minorEastAsia"/>
                <w:color w:val="000000"/>
                <w:kern w:val="0"/>
                <w:sz w:val="20"/>
                <w:szCs w:val="20"/>
              </w:rPr>
              <w:t>15m</w:t>
            </w:r>
            <w:r>
              <w:rPr>
                <w:rFonts w:hint="eastAsia" w:asciiTheme="minorEastAsia" w:hAnsiTheme="minorEastAsia" w:cstheme="minorEastAsia"/>
                <w:color w:val="000000"/>
                <w:kern w:val="0"/>
                <w:sz w:val="20"/>
                <w:szCs w:val="20"/>
              </w:rPr>
              <w:t>以上的土质边坡。</w:t>
            </w:r>
          </w:p>
        </w:tc>
      </w:tr>
      <w:tr w14:paraId="628B6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289BCDDE">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76605FDA">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2A605F69">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30FC4682">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spacing w:val="-6"/>
                <w:kern w:val="0"/>
                <w:sz w:val="20"/>
                <w:szCs w:val="20"/>
              </w:rPr>
              <w:t>房屋建筑和市政工程中高度15m以下的岩质边坡和高度10m以下的土质边坡。</w:t>
            </w:r>
          </w:p>
        </w:tc>
        <w:tc>
          <w:tcPr>
            <w:tcW w:w="1755" w:type="dxa"/>
            <w:tcBorders>
              <w:tl2br w:val="nil"/>
              <w:tr2bl w:val="nil"/>
            </w:tcBorders>
            <w:shd w:val="clear" w:color="auto" w:fill="auto"/>
            <w:vAlign w:val="center"/>
          </w:tcPr>
          <w:p w14:paraId="52B6A7B5">
            <w:pPr>
              <w:widowControl/>
              <w:spacing w:line="236"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其他工程中为高度</w:t>
            </w:r>
            <w:r>
              <w:rPr>
                <w:rFonts w:asciiTheme="minorEastAsia" w:hAnsiTheme="minorEastAsia" w:cstheme="minorEastAsia"/>
                <w:color w:val="000000"/>
                <w:kern w:val="0"/>
                <w:sz w:val="20"/>
                <w:szCs w:val="20"/>
              </w:rPr>
              <w:t>15m</w:t>
            </w:r>
            <w:r>
              <w:rPr>
                <w:rFonts w:hint="eastAsia" w:asciiTheme="minorEastAsia" w:hAnsiTheme="minorEastAsia" w:cstheme="minorEastAsia"/>
                <w:color w:val="000000"/>
                <w:kern w:val="0"/>
                <w:sz w:val="20"/>
                <w:szCs w:val="20"/>
              </w:rPr>
              <w:t>以下的岩质边坡、高度</w:t>
            </w:r>
            <w:r>
              <w:rPr>
                <w:rFonts w:asciiTheme="minorEastAsia" w:hAnsiTheme="minorEastAsia" w:cstheme="minorEastAsia"/>
                <w:color w:val="000000"/>
                <w:kern w:val="0"/>
                <w:sz w:val="20"/>
                <w:szCs w:val="20"/>
              </w:rPr>
              <w:t>10m</w:t>
            </w:r>
            <w:r>
              <w:rPr>
                <w:rFonts w:hint="eastAsia" w:asciiTheme="minorEastAsia" w:hAnsiTheme="minorEastAsia" w:cstheme="minorEastAsia"/>
                <w:color w:val="000000"/>
                <w:kern w:val="0"/>
                <w:sz w:val="20"/>
                <w:szCs w:val="20"/>
              </w:rPr>
              <w:t>以下的土质边坡。</w:t>
            </w:r>
          </w:p>
        </w:tc>
      </w:tr>
      <w:tr w14:paraId="2984E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2DEE5593">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8</w:t>
            </w:r>
          </w:p>
        </w:tc>
        <w:tc>
          <w:tcPr>
            <w:tcW w:w="850" w:type="dxa"/>
            <w:vMerge w:val="restart"/>
            <w:tcBorders>
              <w:tl2br w:val="nil"/>
              <w:tr2bl w:val="nil"/>
            </w:tcBorders>
            <w:shd w:val="clear" w:color="auto" w:fill="auto"/>
            <w:vAlign w:val="center"/>
          </w:tcPr>
          <w:p w14:paraId="13B06937">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地下工程勘察</w:t>
            </w:r>
          </w:p>
        </w:tc>
        <w:tc>
          <w:tcPr>
            <w:tcW w:w="850" w:type="dxa"/>
            <w:tcBorders>
              <w:tl2br w:val="nil"/>
              <w:tr2bl w:val="nil"/>
            </w:tcBorders>
            <w:shd w:val="clear" w:color="auto" w:fill="auto"/>
            <w:vAlign w:val="center"/>
          </w:tcPr>
          <w:p w14:paraId="115C40D7">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152BF45F">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地下空间总建筑面积1万㎡以上。</w:t>
            </w:r>
          </w:p>
        </w:tc>
        <w:tc>
          <w:tcPr>
            <w:tcW w:w="1755" w:type="dxa"/>
            <w:vMerge w:val="restart"/>
            <w:tcBorders>
              <w:tl2br w:val="nil"/>
              <w:tr2bl w:val="nil"/>
            </w:tcBorders>
            <w:shd w:val="clear" w:color="auto" w:fill="auto"/>
            <w:vAlign w:val="center"/>
          </w:tcPr>
          <w:p w14:paraId="225362FF">
            <w:pPr>
              <w:widowControl/>
              <w:spacing w:line="220" w:lineRule="exact"/>
              <w:jc w:val="center"/>
              <w:textAlignment w:val="center"/>
              <w:rPr>
                <w:rFonts w:asciiTheme="minorEastAsia" w:hAnsiTheme="minorEastAsia" w:cstheme="minorEastAsia"/>
                <w:color w:val="000000"/>
                <w:kern w:val="0"/>
                <w:sz w:val="20"/>
                <w:szCs w:val="20"/>
              </w:rPr>
            </w:pPr>
          </w:p>
        </w:tc>
      </w:tr>
      <w:tr w14:paraId="70706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771C9924">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686E0767">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60F01195">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0EF96794">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地下空间总建筑面积1万㎡以下。</w:t>
            </w:r>
          </w:p>
        </w:tc>
        <w:tc>
          <w:tcPr>
            <w:tcW w:w="1755" w:type="dxa"/>
            <w:vMerge w:val="continue"/>
            <w:tcBorders>
              <w:tl2br w:val="nil"/>
              <w:tr2bl w:val="nil"/>
            </w:tcBorders>
            <w:shd w:val="clear" w:color="auto" w:fill="auto"/>
            <w:vAlign w:val="center"/>
          </w:tcPr>
          <w:p w14:paraId="2F46FDE8">
            <w:pPr>
              <w:widowControl/>
              <w:spacing w:line="220" w:lineRule="exact"/>
              <w:jc w:val="center"/>
              <w:textAlignment w:val="center"/>
              <w:rPr>
                <w:rFonts w:asciiTheme="minorEastAsia" w:hAnsiTheme="minorEastAsia" w:cstheme="minorEastAsia"/>
                <w:color w:val="000000"/>
                <w:kern w:val="0"/>
                <w:sz w:val="20"/>
                <w:szCs w:val="20"/>
              </w:rPr>
            </w:pPr>
          </w:p>
        </w:tc>
      </w:tr>
      <w:tr w14:paraId="64D1A2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6656529B">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9</w:t>
            </w:r>
          </w:p>
        </w:tc>
        <w:tc>
          <w:tcPr>
            <w:tcW w:w="850" w:type="dxa"/>
            <w:vMerge w:val="restart"/>
            <w:tcBorders>
              <w:tl2br w:val="nil"/>
              <w:tr2bl w:val="nil"/>
            </w:tcBorders>
            <w:shd w:val="clear" w:color="auto" w:fill="auto"/>
            <w:vAlign w:val="center"/>
          </w:tcPr>
          <w:p w14:paraId="7E26C75A">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其他工程勘察</w:t>
            </w:r>
          </w:p>
        </w:tc>
        <w:tc>
          <w:tcPr>
            <w:tcW w:w="850" w:type="dxa"/>
            <w:tcBorders>
              <w:tl2br w:val="nil"/>
              <w:tr2bl w:val="nil"/>
            </w:tcBorders>
            <w:shd w:val="clear" w:color="auto" w:fill="auto"/>
            <w:vAlign w:val="center"/>
          </w:tcPr>
          <w:p w14:paraId="5BE45D87">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51F8CB4B">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设计规模为特大型、大型的建设项目。</w:t>
            </w:r>
          </w:p>
        </w:tc>
        <w:tc>
          <w:tcPr>
            <w:tcW w:w="1755" w:type="dxa"/>
            <w:tcBorders>
              <w:tl2br w:val="nil"/>
              <w:tr2bl w:val="nil"/>
            </w:tcBorders>
            <w:shd w:val="clear" w:color="auto" w:fill="auto"/>
            <w:vAlign w:val="center"/>
          </w:tcPr>
          <w:p w14:paraId="17643D1F">
            <w:pPr>
              <w:widowControl/>
              <w:spacing w:line="220" w:lineRule="exact"/>
              <w:jc w:val="center"/>
              <w:textAlignment w:val="center"/>
              <w:rPr>
                <w:rFonts w:asciiTheme="minorEastAsia" w:hAnsiTheme="minorEastAsia" w:cstheme="minorEastAsia"/>
                <w:color w:val="000000"/>
                <w:kern w:val="0"/>
                <w:sz w:val="20"/>
                <w:szCs w:val="20"/>
              </w:rPr>
            </w:pPr>
          </w:p>
        </w:tc>
      </w:tr>
      <w:tr w14:paraId="478B00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5746A886">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152C2DC5">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6ED6DC96">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6F7F8630">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设计规模为中型的建设项目。</w:t>
            </w:r>
          </w:p>
        </w:tc>
        <w:tc>
          <w:tcPr>
            <w:tcW w:w="1755" w:type="dxa"/>
            <w:tcBorders>
              <w:tl2br w:val="nil"/>
              <w:tr2bl w:val="nil"/>
            </w:tcBorders>
            <w:shd w:val="clear" w:color="auto" w:fill="auto"/>
            <w:vAlign w:val="center"/>
          </w:tcPr>
          <w:p w14:paraId="1F2E3199">
            <w:pPr>
              <w:widowControl/>
              <w:spacing w:line="220" w:lineRule="exact"/>
              <w:jc w:val="center"/>
              <w:textAlignment w:val="center"/>
              <w:rPr>
                <w:rFonts w:asciiTheme="minorEastAsia" w:hAnsiTheme="minorEastAsia" w:cstheme="minorEastAsia"/>
                <w:color w:val="000000"/>
                <w:kern w:val="0"/>
                <w:sz w:val="20"/>
                <w:szCs w:val="20"/>
              </w:rPr>
            </w:pPr>
          </w:p>
        </w:tc>
      </w:tr>
      <w:tr w14:paraId="75C9C5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17B45B7A">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16963B96">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2629BF9A">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182" w:type="dxa"/>
            <w:tcBorders>
              <w:tl2br w:val="nil"/>
              <w:tr2bl w:val="nil"/>
            </w:tcBorders>
            <w:shd w:val="clear" w:color="auto" w:fill="auto"/>
            <w:vAlign w:val="center"/>
          </w:tcPr>
          <w:p w14:paraId="385C7D4C">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设计规模为小型的建设项目。</w:t>
            </w:r>
          </w:p>
        </w:tc>
        <w:tc>
          <w:tcPr>
            <w:tcW w:w="1755" w:type="dxa"/>
            <w:tcBorders>
              <w:tl2br w:val="nil"/>
              <w:tr2bl w:val="nil"/>
            </w:tcBorders>
            <w:shd w:val="clear" w:color="auto" w:fill="auto"/>
            <w:vAlign w:val="center"/>
          </w:tcPr>
          <w:p w14:paraId="10690763">
            <w:pPr>
              <w:widowControl/>
              <w:spacing w:line="220" w:lineRule="exact"/>
              <w:jc w:val="center"/>
              <w:textAlignment w:val="center"/>
              <w:rPr>
                <w:rFonts w:asciiTheme="minorEastAsia" w:hAnsiTheme="minorEastAsia" w:cstheme="minorEastAsia"/>
                <w:color w:val="000000"/>
                <w:kern w:val="0"/>
                <w:sz w:val="20"/>
                <w:szCs w:val="20"/>
              </w:rPr>
            </w:pPr>
          </w:p>
        </w:tc>
      </w:tr>
      <w:tr w14:paraId="696BC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261C9D2E">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10</w:t>
            </w:r>
          </w:p>
        </w:tc>
        <w:tc>
          <w:tcPr>
            <w:tcW w:w="850" w:type="dxa"/>
            <w:vMerge w:val="restart"/>
            <w:tcBorders>
              <w:tl2br w:val="nil"/>
              <w:tr2bl w:val="nil"/>
            </w:tcBorders>
            <w:shd w:val="clear" w:color="auto" w:fill="auto"/>
            <w:vAlign w:val="center"/>
          </w:tcPr>
          <w:p w14:paraId="4BA6030D">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基坑工程设计</w:t>
            </w:r>
          </w:p>
        </w:tc>
        <w:tc>
          <w:tcPr>
            <w:tcW w:w="850" w:type="dxa"/>
            <w:tcBorders>
              <w:tl2br w:val="nil"/>
              <w:tr2bl w:val="nil"/>
            </w:tcBorders>
            <w:shd w:val="clear" w:color="auto" w:fill="auto"/>
            <w:vAlign w:val="center"/>
          </w:tcPr>
          <w:p w14:paraId="22D5AD19">
            <w:pPr>
              <w:widowControl/>
              <w:spacing w:line="23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2E000520">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安全等级为一、二级的基坑工程。</w:t>
            </w:r>
          </w:p>
        </w:tc>
        <w:tc>
          <w:tcPr>
            <w:tcW w:w="1755" w:type="dxa"/>
            <w:tcBorders>
              <w:tl2br w:val="nil"/>
              <w:tr2bl w:val="nil"/>
            </w:tcBorders>
            <w:shd w:val="clear" w:color="auto" w:fill="auto"/>
            <w:vAlign w:val="center"/>
          </w:tcPr>
          <w:p w14:paraId="283EBC8B">
            <w:pPr>
              <w:widowControl/>
              <w:spacing w:line="236" w:lineRule="exact"/>
              <w:jc w:val="center"/>
              <w:textAlignment w:val="center"/>
              <w:rPr>
                <w:rFonts w:asciiTheme="minorEastAsia" w:hAnsiTheme="minorEastAsia" w:cstheme="minorEastAsia"/>
                <w:color w:val="000000"/>
                <w:kern w:val="0"/>
                <w:sz w:val="20"/>
                <w:szCs w:val="20"/>
                <w:highlight w:val="yellow"/>
              </w:rPr>
            </w:pPr>
          </w:p>
        </w:tc>
      </w:tr>
      <w:tr w14:paraId="26DE70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5E0837C1">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6CD35B65">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637E2A62">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0F58EABD">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安全等级为三级的基坑工程。</w:t>
            </w:r>
          </w:p>
        </w:tc>
        <w:tc>
          <w:tcPr>
            <w:tcW w:w="1755" w:type="dxa"/>
            <w:tcBorders>
              <w:tl2br w:val="nil"/>
              <w:tr2bl w:val="nil"/>
            </w:tcBorders>
            <w:shd w:val="clear" w:color="auto" w:fill="auto"/>
            <w:vAlign w:val="center"/>
          </w:tcPr>
          <w:p w14:paraId="4A76E89F">
            <w:pPr>
              <w:widowControl/>
              <w:spacing w:line="236" w:lineRule="exact"/>
              <w:jc w:val="center"/>
              <w:textAlignment w:val="center"/>
              <w:rPr>
                <w:rFonts w:asciiTheme="minorEastAsia" w:hAnsiTheme="minorEastAsia" w:cstheme="minorEastAsia"/>
                <w:color w:val="000000"/>
                <w:kern w:val="0"/>
                <w:sz w:val="20"/>
                <w:szCs w:val="20"/>
                <w:highlight w:val="yellow"/>
              </w:rPr>
            </w:pPr>
          </w:p>
        </w:tc>
      </w:tr>
      <w:tr w14:paraId="2975A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6D4529AE">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11</w:t>
            </w:r>
          </w:p>
        </w:tc>
        <w:tc>
          <w:tcPr>
            <w:tcW w:w="850" w:type="dxa"/>
            <w:vMerge w:val="restart"/>
            <w:tcBorders>
              <w:tl2br w:val="nil"/>
              <w:tr2bl w:val="nil"/>
            </w:tcBorders>
            <w:shd w:val="clear" w:color="auto" w:fill="auto"/>
            <w:vAlign w:val="center"/>
          </w:tcPr>
          <w:p w14:paraId="24717823">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边坡工程设计</w:t>
            </w:r>
          </w:p>
        </w:tc>
        <w:tc>
          <w:tcPr>
            <w:tcW w:w="850" w:type="dxa"/>
            <w:tcBorders>
              <w:tl2br w:val="nil"/>
              <w:tr2bl w:val="nil"/>
            </w:tcBorders>
            <w:shd w:val="clear" w:color="auto" w:fill="auto"/>
            <w:vAlign w:val="center"/>
          </w:tcPr>
          <w:p w14:paraId="66C98446">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0A950110">
            <w:pPr>
              <w:widowControl/>
              <w:spacing w:line="29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安全等级为一级的边坡工程</w:t>
            </w:r>
          </w:p>
          <w:p w14:paraId="79F79D2F">
            <w:pPr>
              <w:widowControl/>
              <w:spacing w:line="29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(高度15m以上的岩质边坡和高度10m以上的土质边坡)。</w:t>
            </w:r>
          </w:p>
        </w:tc>
        <w:tc>
          <w:tcPr>
            <w:tcW w:w="1755" w:type="dxa"/>
            <w:tcBorders>
              <w:tl2br w:val="nil"/>
              <w:tr2bl w:val="nil"/>
            </w:tcBorders>
            <w:shd w:val="clear" w:color="auto" w:fill="auto"/>
            <w:vAlign w:val="center"/>
          </w:tcPr>
          <w:p w14:paraId="3772326C">
            <w:pPr>
              <w:widowControl/>
              <w:spacing w:line="29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其他工程中为高度</w:t>
            </w:r>
            <w:r>
              <w:rPr>
                <w:rFonts w:asciiTheme="minorEastAsia" w:hAnsiTheme="minorEastAsia" w:cstheme="minorEastAsia"/>
                <w:color w:val="000000"/>
                <w:kern w:val="0"/>
                <w:sz w:val="20"/>
                <w:szCs w:val="20"/>
              </w:rPr>
              <w:t>30m</w:t>
            </w:r>
            <w:r>
              <w:rPr>
                <w:rFonts w:hint="eastAsia" w:asciiTheme="minorEastAsia" w:hAnsiTheme="minorEastAsia" w:cstheme="minorEastAsia"/>
                <w:color w:val="000000"/>
                <w:kern w:val="0"/>
                <w:sz w:val="20"/>
                <w:szCs w:val="20"/>
              </w:rPr>
              <w:t>以上的岩质边坡、高度</w:t>
            </w:r>
            <w:r>
              <w:rPr>
                <w:rFonts w:asciiTheme="minorEastAsia" w:hAnsiTheme="minorEastAsia" w:cstheme="minorEastAsia"/>
                <w:color w:val="000000"/>
                <w:kern w:val="0"/>
                <w:sz w:val="20"/>
                <w:szCs w:val="20"/>
              </w:rPr>
              <w:t>15m</w:t>
            </w:r>
            <w:r>
              <w:rPr>
                <w:rFonts w:hint="eastAsia" w:asciiTheme="minorEastAsia" w:hAnsiTheme="minorEastAsia" w:cstheme="minorEastAsia"/>
                <w:color w:val="000000"/>
                <w:kern w:val="0"/>
                <w:sz w:val="20"/>
                <w:szCs w:val="20"/>
              </w:rPr>
              <w:t>以上的土质边坡。</w:t>
            </w:r>
          </w:p>
        </w:tc>
      </w:tr>
      <w:tr w14:paraId="5AA9B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378A432A">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3289D400">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5A2289BD">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0C4DA39C">
            <w:pPr>
              <w:widowControl/>
              <w:spacing w:line="29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安全等级为一级的边坡工程</w:t>
            </w:r>
          </w:p>
          <w:p w14:paraId="798F6EA3">
            <w:pPr>
              <w:widowControl/>
              <w:spacing w:line="29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(高度15m以下的岩质边坡和高度10m以下的土质边坡)。</w:t>
            </w:r>
          </w:p>
        </w:tc>
        <w:tc>
          <w:tcPr>
            <w:tcW w:w="1755" w:type="dxa"/>
            <w:tcBorders>
              <w:tl2br w:val="nil"/>
              <w:tr2bl w:val="nil"/>
            </w:tcBorders>
            <w:shd w:val="clear" w:color="auto" w:fill="auto"/>
            <w:vAlign w:val="center"/>
          </w:tcPr>
          <w:p w14:paraId="42B21E9C">
            <w:pPr>
              <w:widowControl/>
              <w:spacing w:line="29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其他工程中为高度</w:t>
            </w:r>
            <w:r>
              <w:rPr>
                <w:rFonts w:asciiTheme="minorEastAsia" w:hAnsiTheme="minorEastAsia" w:cstheme="minorEastAsia"/>
                <w:color w:val="000000"/>
                <w:kern w:val="0"/>
                <w:sz w:val="20"/>
                <w:szCs w:val="20"/>
              </w:rPr>
              <w:t>15m</w:t>
            </w:r>
            <w:r>
              <w:rPr>
                <w:rFonts w:hint="eastAsia" w:asciiTheme="minorEastAsia" w:hAnsiTheme="minorEastAsia" w:cstheme="minorEastAsia"/>
                <w:color w:val="000000"/>
                <w:kern w:val="0"/>
                <w:sz w:val="20"/>
                <w:szCs w:val="20"/>
              </w:rPr>
              <w:t>以下的岩质边坡、高度</w:t>
            </w:r>
            <w:r>
              <w:rPr>
                <w:rFonts w:asciiTheme="minorEastAsia" w:hAnsiTheme="minorEastAsia" w:cstheme="minorEastAsia"/>
                <w:color w:val="000000"/>
                <w:kern w:val="0"/>
                <w:sz w:val="20"/>
                <w:szCs w:val="20"/>
              </w:rPr>
              <w:t>10m</w:t>
            </w:r>
            <w:r>
              <w:rPr>
                <w:rFonts w:hint="eastAsia" w:asciiTheme="minorEastAsia" w:hAnsiTheme="minorEastAsia" w:cstheme="minorEastAsia"/>
                <w:color w:val="000000"/>
                <w:kern w:val="0"/>
                <w:sz w:val="20"/>
                <w:szCs w:val="20"/>
              </w:rPr>
              <w:t>以下的土质边坡。</w:t>
            </w:r>
          </w:p>
        </w:tc>
      </w:tr>
      <w:tr w14:paraId="280A3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850" w:hRule="atLeast"/>
          <w:jc w:val="center"/>
        </w:trPr>
        <w:tc>
          <w:tcPr>
            <w:tcW w:w="567" w:type="dxa"/>
            <w:vMerge w:val="restart"/>
            <w:tcBorders>
              <w:tl2br w:val="nil"/>
              <w:tr2bl w:val="nil"/>
            </w:tcBorders>
            <w:shd w:val="clear" w:color="auto" w:fill="auto"/>
            <w:vAlign w:val="center"/>
          </w:tcPr>
          <w:p w14:paraId="7DED2241">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12</w:t>
            </w:r>
          </w:p>
        </w:tc>
        <w:tc>
          <w:tcPr>
            <w:tcW w:w="850" w:type="dxa"/>
            <w:vMerge w:val="restart"/>
            <w:tcBorders>
              <w:tl2br w:val="nil"/>
              <w:tr2bl w:val="nil"/>
            </w:tcBorders>
            <w:shd w:val="clear" w:color="auto" w:fill="auto"/>
            <w:vAlign w:val="center"/>
          </w:tcPr>
          <w:p w14:paraId="649C5FDA">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地基处理设计</w:t>
            </w:r>
          </w:p>
        </w:tc>
        <w:tc>
          <w:tcPr>
            <w:tcW w:w="850" w:type="dxa"/>
            <w:tcBorders>
              <w:tl2br w:val="nil"/>
              <w:tr2bl w:val="nil"/>
            </w:tcBorders>
            <w:shd w:val="clear" w:color="auto" w:fill="auto"/>
            <w:vAlign w:val="center"/>
          </w:tcPr>
          <w:p w14:paraId="179D7E5B">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4CFA6141">
            <w:pPr>
              <w:widowControl/>
              <w:spacing w:line="29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一般土层处理后地基承载力达到300kPa以上的地基处理设计，特殊性岩土作为中型及以上建筑物的地基持力层的地基处理设计。</w:t>
            </w:r>
          </w:p>
        </w:tc>
        <w:tc>
          <w:tcPr>
            <w:tcW w:w="1755" w:type="dxa"/>
            <w:vMerge w:val="restart"/>
            <w:tcBorders>
              <w:tl2br w:val="nil"/>
              <w:tr2bl w:val="nil"/>
            </w:tcBorders>
            <w:shd w:val="clear" w:color="auto" w:fill="auto"/>
            <w:vAlign w:val="center"/>
          </w:tcPr>
          <w:p w14:paraId="31103741">
            <w:pPr>
              <w:widowControl/>
              <w:spacing w:line="220" w:lineRule="exact"/>
              <w:jc w:val="center"/>
              <w:textAlignment w:val="center"/>
              <w:rPr>
                <w:rFonts w:asciiTheme="minorEastAsia" w:hAnsiTheme="minorEastAsia" w:cstheme="minorEastAsia"/>
                <w:color w:val="000000"/>
                <w:kern w:val="0"/>
                <w:sz w:val="20"/>
                <w:szCs w:val="20"/>
              </w:rPr>
            </w:pPr>
          </w:p>
        </w:tc>
      </w:tr>
      <w:tr w14:paraId="6BCC0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850" w:hRule="atLeast"/>
          <w:jc w:val="center"/>
        </w:trPr>
        <w:tc>
          <w:tcPr>
            <w:tcW w:w="567" w:type="dxa"/>
            <w:vMerge w:val="continue"/>
            <w:tcBorders>
              <w:tl2br w:val="nil"/>
              <w:tr2bl w:val="nil"/>
            </w:tcBorders>
            <w:shd w:val="clear" w:color="auto" w:fill="auto"/>
            <w:vAlign w:val="center"/>
          </w:tcPr>
          <w:p w14:paraId="7AE83336">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2E4414D1">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73684781">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063EC24C">
            <w:pPr>
              <w:widowControl/>
              <w:spacing w:line="29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一般土层处理后地基承载力300kPa以下的地基处理设计，特殊性岩土作为小型建筑物地基持力层的地基处理设计。</w:t>
            </w:r>
          </w:p>
        </w:tc>
        <w:tc>
          <w:tcPr>
            <w:tcW w:w="1755" w:type="dxa"/>
            <w:vMerge w:val="continue"/>
            <w:tcBorders>
              <w:tl2br w:val="nil"/>
              <w:tr2bl w:val="nil"/>
            </w:tcBorders>
            <w:shd w:val="clear" w:color="auto" w:fill="auto"/>
            <w:vAlign w:val="center"/>
          </w:tcPr>
          <w:p w14:paraId="6F53210E">
            <w:pPr>
              <w:widowControl/>
              <w:spacing w:line="220" w:lineRule="exact"/>
              <w:jc w:val="center"/>
              <w:rPr>
                <w:rFonts w:asciiTheme="minorEastAsia" w:hAnsiTheme="minorEastAsia" w:cstheme="minorEastAsia"/>
                <w:color w:val="000000"/>
                <w:kern w:val="0"/>
                <w:sz w:val="20"/>
                <w:szCs w:val="20"/>
              </w:rPr>
            </w:pPr>
          </w:p>
        </w:tc>
      </w:tr>
      <w:tr w14:paraId="5F6314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850" w:hRule="atLeast"/>
          <w:jc w:val="center"/>
        </w:trPr>
        <w:tc>
          <w:tcPr>
            <w:tcW w:w="567" w:type="dxa"/>
            <w:vMerge w:val="restart"/>
            <w:tcBorders>
              <w:tl2br w:val="nil"/>
              <w:tr2bl w:val="nil"/>
            </w:tcBorders>
            <w:shd w:val="clear" w:color="auto" w:fill="auto"/>
            <w:vAlign w:val="center"/>
          </w:tcPr>
          <w:p w14:paraId="1C59E269">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13</w:t>
            </w:r>
          </w:p>
        </w:tc>
        <w:tc>
          <w:tcPr>
            <w:tcW w:w="850" w:type="dxa"/>
            <w:vMerge w:val="restart"/>
            <w:tcBorders>
              <w:tl2br w:val="nil"/>
              <w:tr2bl w:val="nil"/>
            </w:tcBorders>
            <w:shd w:val="clear" w:color="auto" w:fill="auto"/>
            <w:vAlign w:val="center"/>
          </w:tcPr>
          <w:p w14:paraId="1EB1E912">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其他工程设计</w:t>
            </w:r>
          </w:p>
        </w:tc>
        <w:tc>
          <w:tcPr>
            <w:tcW w:w="850" w:type="dxa"/>
            <w:tcBorders>
              <w:tl2br w:val="nil"/>
              <w:tr2bl w:val="nil"/>
            </w:tcBorders>
            <w:shd w:val="clear" w:color="auto" w:fill="auto"/>
            <w:vAlign w:val="center"/>
          </w:tcPr>
          <w:p w14:paraId="14923F06">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1D8F0075">
            <w:pPr>
              <w:widowControl/>
              <w:spacing w:line="29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不良地质作用和地质灾害的治理设计；中等以上或复杂工程项目的岩土工程设计；建(构)筑物纠偏设计及基础托换设计，建(构)筑物沉降控制设计；填海工程的岩土工程设计；其他勘察等级为甲、乙级工程的岩土工程设计。</w:t>
            </w:r>
          </w:p>
        </w:tc>
        <w:tc>
          <w:tcPr>
            <w:tcW w:w="1755" w:type="dxa"/>
            <w:tcBorders>
              <w:tl2br w:val="nil"/>
              <w:tr2bl w:val="nil"/>
            </w:tcBorders>
            <w:shd w:val="clear" w:color="auto" w:fill="auto"/>
            <w:vAlign w:val="center"/>
          </w:tcPr>
          <w:p w14:paraId="2DD43F63">
            <w:pPr>
              <w:widowControl/>
              <w:spacing w:line="220" w:lineRule="exact"/>
              <w:jc w:val="center"/>
              <w:textAlignment w:val="center"/>
              <w:rPr>
                <w:rFonts w:asciiTheme="minorEastAsia" w:hAnsiTheme="minorEastAsia" w:cstheme="minorEastAsia"/>
                <w:color w:val="000000"/>
                <w:kern w:val="0"/>
                <w:sz w:val="20"/>
                <w:szCs w:val="20"/>
              </w:rPr>
            </w:pPr>
          </w:p>
        </w:tc>
      </w:tr>
      <w:tr w14:paraId="023E7C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531" w:hRule="atLeast"/>
          <w:jc w:val="center"/>
        </w:trPr>
        <w:tc>
          <w:tcPr>
            <w:tcW w:w="567" w:type="dxa"/>
            <w:vMerge w:val="continue"/>
            <w:tcBorders>
              <w:tl2br w:val="nil"/>
              <w:tr2bl w:val="nil"/>
            </w:tcBorders>
            <w:shd w:val="clear" w:color="auto" w:fill="auto"/>
            <w:vAlign w:val="center"/>
          </w:tcPr>
          <w:p w14:paraId="6A8DC4D8">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1129CE77">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753479E6">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21E32ABC">
            <w:pPr>
              <w:widowControl/>
              <w:spacing w:line="29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简单工程项目的岩土工程设计；其他勘察等级为丙级工程的岩土工程设计。</w:t>
            </w:r>
          </w:p>
        </w:tc>
        <w:tc>
          <w:tcPr>
            <w:tcW w:w="1755" w:type="dxa"/>
            <w:tcBorders>
              <w:tl2br w:val="nil"/>
              <w:tr2bl w:val="nil"/>
            </w:tcBorders>
            <w:shd w:val="clear" w:color="auto" w:fill="auto"/>
            <w:vAlign w:val="center"/>
          </w:tcPr>
          <w:p w14:paraId="273A885F">
            <w:pPr>
              <w:widowControl/>
              <w:spacing w:line="220" w:lineRule="exact"/>
              <w:jc w:val="center"/>
              <w:textAlignment w:val="center"/>
              <w:rPr>
                <w:rFonts w:asciiTheme="minorEastAsia" w:hAnsiTheme="minorEastAsia" w:cstheme="minorEastAsia"/>
                <w:color w:val="000000"/>
                <w:kern w:val="0"/>
                <w:sz w:val="20"/>
                <w:szCs w:val="20"/>
              </w:rPr>
            </w:pPr>
          </w:p>
        </w:tc>
      </w:tr>
      <w:tr w14:paraId="102F01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850" w:hRule="atLeast"/>
          <w:jc w:val="center"/>
        </w:trPr>
        <w:tc>
          <w:tcPr>
            <w:tcW w:w="567" w:type="dxa"/>
            <w:tcBorders>
              <w:tl2br w:val="nil"/>
              <w:tr2bl w:val="nil"/>
            </w:tcBorders>
            <w:shd w:val="clear" w:color="auto" w:fill="auto"/>
            <w:vAlign w:val="center"/>
          </w:tcPr>
          <w:p w14:paraId="5DD3581D">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14</w:t>
            </w:r>
          </w:p>
        </w:tc>
        <w:tc>
          <w:tcPr>
            <w:tcW w:w="850" w:type="dxa"/>
            <w:tcBorders>
              <w:tl2br w:val="nil"/>
              <w:tr2bl w:val="nil"/>
            </w:tcBorders>
            <w:shd w:val="clear" w:color="auto" w:fill="auto"/>
            <w:vAlign w:val="center"/>
          </w:tcPr>
          <w:p w14:paraId="570641B8">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工程物探</w:t>
            </w:r>
            <w:r>
              <w:rPr>
                <w:rFonts w:hint="eastAsia" w:asciiTheme="minorEastAsia" w:hAnsiTheme="minorEastAsia" w:cstheme="minorEastAsia"/>
                <w:color w:val="000000"/>
                <w:spacing w:val="-17"/>
                <w:kern w:val="0"/>
                <w:sz w:val="20"/>
                <w:szCs w:val="20"/>
              </w:rPr>
              <w:t>测试、</w:t>
            </w:r>
            <w:r>
              <w:rPr>
                <w:rFonts w:hint="eastAsia" w:asciiTheme="minorEastAsia" w:hAnsiTheme="minorEastAsia" w:cstheme="minorEastAsia"/>
                <w:color w:val="000000"/>
                <w:kern w:val="0"/>
                <w:sz w:val="20"/>
                <w:szCs w:val="20"/>
              </w:rPr>
              <w:t>检测</w:t>
            </w:r>
          </w:p>
        </w:tc>
        <w:tc>
          <w:tcPr>
            <w:tcW w:w="850" w:type="dxa"/>
            <w:tcBorders>
              <w:tl2br w:val="nil"/>
              <w:tr2bl w:val="nil"/>
            </w:tcBorders>
            <w:shd w:val="clear" w:color="auto" w:fill="auto"/>
            <w:vAlign w:val="center"/>
          </w:tcPr>
          <w:p w14:paraId="6AC5E18C">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6A85FBCC">
            <w:pPr>
              <w:widowControl/>
              <w:spacing w:line="248"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大型跨江、跨海桥梁桥址的工程物探，桥桩基测试、检测，岩溶地区、水域工程物探，复杂地质和地形条件下探查地下目的物的深度和精度要求较高的工程物探。</w:t>
            </w:r>
          </w:p>
        </w:tc>
        <w:tc>
          <w:tcPr>
            <w:tcW w:w="1755" w:type="dxa"/>
            <w:tcBorders>
              <w:tl2br w:val="nil"/>
              <w:tr2bl w:val="nil"/>
            </w:tcBorders>
            <w:shd w:val="clear" w:color="auto" w:fill="auto"/>
            <w:vAlign w:val="center"/>
          </w:tcPr>
          <w:p w14:paraId="719C3F79">
            <w:pPr>
              <w:widowControl/>
              <w:spacing w:line="220" w:lineRule="exact"/>
              <w:jc w:val="center"/>
              <w:textAlignment w:val="center"/>
              <w:rPr>
                <w:rFonts w:asciiTheme="minorEastAsia" w:hAnsiTheme="minorEastAsia" w:cstheme="minorEastAsia"/>
                <w:color w:val="000000"/>
                <w:kern w:val="0"/>
                <w:sz w:val="20"/>
                <w:szCs w:val="20"/>
              </w:rPr>
            </w:pPr>
          </w:p>
        </w:tc>
      </w:tr>
      <w:tr w14:paraId="6C7FF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850" w:hRule="atLeast"/>
          <w:jc w:val="center"/>
        </w:trPr>
        <w:tc>
          <w:tcPr>
            <w:tcW w:w="567" w:type="dxa"/>
            <w:tcBorders>
              <w:tl2br w:val="nil"/>
              <w:tr2bl w:val="nil"/>
            </w:tcBorders>
            <w:shd w:val="clear" w:color="auto" w:fill="auto"/>
            <w:vAlign w:val="center"/>
          </w:tcPr>
          <w:p w14:paraId="040161E7">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15</w:t>
            </w:r>
          </w:p>
        </w:tc>
        <w:tc>
          <w:tcPr>
            <w:tcW w:w="850" w:type="dxa"/>
            <w:tcBorders>
              <w:tl2br w:val="nil"/>
              <w:tr2bl w:val="nil"/>
            </w:tcBorders>
            <w:shd w:val="clear" w:color="auto" w:fill="auto"/>
            <w:vAlign w:val="center"/>
          </w:tcPr>
          <w:p w14:paraId="519E7F46">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大型工程测试</w:t>
            </w:r>
          </w:p>
        </w:tc>
        <w:tc>
          <w:tcPr>
            <w:tcW w:w="850" w:type="dxa"/>
            <w:tcBorders>
              <w:tl2br w:val="nil"/>
              <w:tr2bl w:val="nil"/>
            </w:tcBorders>
            <w:shd w:val="clear" w:color="auto" w:fill="auto"/>
            <w:vAlign w:val="center"/>
          </w:tcPr>
          <w:p w14:paraId="2E2D9708">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792EF18D">
            <w:pPr>
              <w:widowControl/>
              <w:spacing w:line="248"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地铁、轻轨、隧道工程的岩土工程物探、测试、检测、监测。</w:t>
            </w:r>
          </w:p>
        </w:tc>
        <w:tc>
          <w:tcPr>
            <w:tcW w:w="1755" w:type="dxa"/>
            <w:tcBorders>
              <w:tl2br w:val="nil"/>
              <w:tr2bl w:val="nil"/>
            </w:tcBorders>
            <w:shd w:val="clear" w:color="auto" w:fill="auto"/>
            <w:vAlign w:val="center"/>
          </w:tcPr>
          <w:p w14:paraId="3753A5CA">
            <w:pPr>
              <w:widowControl/>
              <w:spacing w:line="220" w:lineRule="exact"/>
              <w:jc w:val="center"/>
              <w:textAlignment w:val="center"/>
              <w:rPr>
                <w:rFonts w:asciiTheme="minorEastAsia" w:hAnsiTheme="minorEastAsia" w:cstheme="minorEastAsia"/>
                <w:color w:val="000000"/>
                <w:kern w:val="0"/>
                <w:sz w:val="20"/>
                <w:szCs w:val="20"/>
              </w:rPr>
            </w:pPr>
          </w:p>
        </w:tc>
      </w:tr>
      <w:tr w14:paraId="0E727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850" w:hRule="atLeast"/>
          <w:jc w:val="center"/>
        </w:trPr>
        <w:tc>
          <w:tcPr>
            <w:tcW w:w="567" w:type="dxa"/>
            <w:vMerge w:val="restart"/>
            <w:tcBorders>
              <w:tl2br w:val="nil"/>
              <w:tr2bl w:val="nil"/>
            </w:tcBorders>
            <w:shd w:val="clear" w:color="auto" w:fill="auto"/>
            <w:vAlign w:val="center"/>
          </w:tcPr>
          <w:p w14:paraId="28F5D555">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16</w:t>
            </w:r>
          </w:p>
        </w:tc>
        <w:tc>
          <w:tcPr>
            <w:tcW w:w="850" w:type="dxa"/>
            <w:vMerge w:val="restart"/>
            <w:tcBorders>
              <w:tl2br w:val="nil"/>
              <w:tr2bl w:val="nil"/>
            </w:tcBorders>
            <w:shd w:val="clear" w:color="auto" w:fill="auto"/>
            <w:vAlign w:val="center"/>
          </w:tcPr>
          <w:p w14:paraId="34C94DA8">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基坑及边坡工程监测</w:t>
            </w:r>
          </w:p>
        </w:tc>
        <w:tc>
          <w:tcPr>
            <w:tcW w:w="850" w:type="dxa"/>
            <w:tcBorders>
              <w:tl2br w:val="nil"/>
              <w:tr2bl w:val="nil"/>
            </w:tcBorders>
            <w:shd w:val="clear" w:color="auto" w:fill="auto"/>
            <w:vAlign w:val="center"/>
          </w:tcPr>
          <w:p w14:paraId="5B3729A4">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5018EA41">
            <w:pPr>
              <w:widowControl/>
              <w:spacing w:line="248"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安全等级为一级的基坑工程、边坡工程的监测。</w:t>
            </w:r>
          </w:p>
        </w:tc>
        <w:tc>
          <w:tcPr>
            <w:tcW w:w="1755" w:type="dxa"/>
            <w:vMerge w:val="restart"/>
            <w:tcBorders>
              <w:tl2br w:val="nil"/>
              <w:tr2bl w:val="nil"/>
            </w:tcBorders>
            <w:shd w:val="clear" w:color="auto" w:fill="auto"/>
            <w:vAlign w:val="center"/>
          </w:tcPr>
          <w:p w14:paraId="211D5C2D">
            <w:pPr>
              <w:widowControl/>
              <w:spacing w:line="220" w:lineRule="exact"/>
              <w:jc w:val="center"/>
              <w:textAlignment w:val="center"/>
              <w:rPr>
                <w:rFonts w:asciiTheme="minorEastAsia" w:hAnsiTheme="minorEastAsia" w:cstheme="minorEastAsia"/>
                <w:color w:val="000000"/>
                <w:kern w:val="0"/>
                <w:sz w:val="20"/>
                <w:szCs w:val="20"/>
              </w:rPr>
            </w:pPr>
          </w:p>
        </w:tc>
      </w:tr>
      <w:tr w14:paraId="49542E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850" w:hRule="atLeast"/>
          <w:jc w:val="center"/>
        </w:trPr>
        <w:tc>
          <w:tcPr>
            <w:tcW w:w="567" w:type="dxa"/>
            <w:vMerge w:val="continue"/>
            <w:tcBorders>
              <w:tl2br w:val="nil"/>
              <w:tr2bl w:val="nil"/>
            </w:tcBorders>
            <w:shd w:val="clear" w:color="auto" w:fill="auto"/>
            <w:vAlign w:val="center"/>
          </w:tcPr>
          <w:p w14:paraId="0110E940">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1C47C5DC">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72DD96AA">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35F7DF3D">
            <w:pPr>
              <w:widowControl/>
              <w:spacing w:line="248"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安全等级为二、三级的基坑工程、边坡工程的监测。</w:t>
            </w:r>
          </w:p>
        </w:tc>
        <w:tc>
          <w:tcPr>
            <w:tcW w:w="1755" w:type="dxa"/>
            <w:vMerge w:val="continue"/>
            <w:tcBorders>
              <w:tl2br w:val="nil"/>
              <w:tr2bl w:val="nil"/>
            </w:tcBorders>
            <w:shd w:val="clear" w:color="auto" w:fill="auto"/>
            <w:vAlign w:val="center"/>
          </w:tcPr>
          <w:p w14:paraId="1042110C">
            <w:pPr>
              <w:widowControl/>
              <w:spacing w:line="220" w:lineRule="exact"/>
              <w:jc w:val="center"/>
              <w:textAlignment w:val="center"/>
              <w:rPr>
                <w:rFonts w:asciiTheme="minorEastAsia" w:hAnsiTheme="minorEastAsia" w:cstheme="minorEastAsia"/>
                <w:color w:val="000000"/>
                <w:kern w:val="0"/>
                <w:sz w:val="20"/>
                <w:szCs w:val="20"/>
              </w:rPr>
            </w:pPr>
          </w:p>
        </w:tc>
      </w:tr>
      <w:tr w14:paraId="11AEA0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850" w:hRule="atLeast"/>
          <w:jc w:val="center"/>
        </w:trPr>
        <w:tc>
          <w:tcPr>
            <w:tcW w:w="567" w:type="dxa"/>
            <w:vMerge w:val="restart"/>
            <w:tcBorders>
              <w:tl2br w:val="nil"/>
              <w:tr2bl w:val="nil"/>
            </w:tcBorders>
            <w:shd w:val="clear" w:color="auto" w:fill="auto"/>
            <w:vAlign w:val="center"/>
          </w:tcPr>
          <w:p w14:paraId="5E21BF3F">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17</w:t>
            </w:r>
          </w:p>
        </w:tc>
        <w:tc>
          <w:tcPr>
            <w:tcW w:w="850" w:type="dxa"/>
            <w:vMerge w:val="restart"/>
            <w:tcBorders>
              <w:tl2br w:val="nil"/>
              <w:tr2bl w:val="nil"/>
            </w:tcBorders>
            <w:shd w:val="clear" w:color="auto" w:fill="auto"/>
            <w:vAlign w:val="center"/>
          </w:tcPr>
          <w:p w14:paraId="47FBDCA9">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地基处理及桩基检测</w:t>
            </w:r>
          </w:p>
        </w:tc>
        <w:tc>
          <w:tcPr>
            <w:tcW w:w="850" w:type="dxa"/>
            <w:tcBorders>
              <w:tl2br w:val="nil"/>
              <w:tr2bl w:val="nil"/>
            </w:tcBorders>
            <w:shd w:val="clear" w:color="auto" w:fill="auto"/>
            <w:vAlign w:val="center"/>
          </w:tcPr>
          <w:p w14:paraId="63DFD851">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55CD30A3">
            <w:pPr>
              <w:widowControl/>
              <w:spacing w:line="248"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一般土层处理后，地基承载力达到300kPa以上的地基处理监测，单桩最大加载在10000kN以上的桩基检测。</w:t>
            </w:r>
          </w:p>
        </w:tc>
        <w:tc>
          <w:tcPr>
            <w:tcW w:w="1755" w:type="dxa"/>
            <w:tcBorders>
              <w:tl2br w:val="nil"/>
              <w:tr2bl w:val="nil"/>
            </w:tcBorders>
            <w:shd w:val="clear" w:color="auto" w:fill="auto"/>
            <w:vAlign w:val="center"/>
          </w:tcPr>
          <w:p w14:paraId="00262FB0">
            <w:pPr>
              <w:widowControl/>
              <w:spacing w:line="220" w:lineRule="exact"/>
              <w:jc w:val="center"/>
              <w:textAlignment w:val="center"/>
              <w:rPr>
                <w:rFonts w:asciiTheme="minorEastAsia" w:hAnsiTheme="minorEastAsia" w:cstheme="minorEastAsia"/>
                <w:color w:val="000000"/>
                <w:kern w:val="0"/>
                <w:sz w:val="20"/>
                <w:szCs w:val="20"/>
              </w:rPr>
            </w:pPr>
          </w:p>
        </w:tc>
      </w:tr>
      <w:tr w14:paraId="4BE3E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850" w:hRule="atLeast"/>
          <w:jc w:val="center"/>
        </w:trPr>
        <w:tc>
          <w:tcPr>
            <w:tcW w:w="567" w:type="dxa"/>
            <w:vMerge w:val="continue"/>
            <w:tcBorders>
              <w:tl2br w:val="nil"/>
              <w:tr2bl w:val="nil"/>
            </w:tcBorders>
            <w:shd w:val="clear" w:color="auto" w:fill="auto"/>
            <w:vAlign w:val="center"/>
          </w:tcPr>
          <w:p w14:paraId="714FA383">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72FC089B">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79099317">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6AECF241">
            <w:pPr>
              <w:widowControl/>
              <w:spacing w:line="248"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一般土层处理后，地基承载力300kPa以下的地基处理检测，单桩最大加载在10000kN以下的桩基检测。</w:t>
            </w:r>
          </w:p>
        </w:tc>
        <w:tc>
          <w:tcPr>
            <w:tcW w:w="1755" w:type="dxa"/>
            <w:tcBorders>
              <w:tl2br w:val="nil"/>
              <w:tr2bl w:val="nil"/>
            </w:tcBorders>
            <w:shd w:val="clear" w:color="auto" w:fill="auto"/>
            <w:vAlign w:val="center"/>
          </w:tcPr>
          <w:p w14:paraId="019630EC">
            <w:pPr>
              <w:widowControl/>
              <w:spacing w:line="220" w:lineRule="exact"/>
              <w:jc w:val="center"/>
              <w:textAlignment w:val="center"/>
              <w:rPr>
                <w:rFonts w:asciiTheme="minorEastAsia" w:hAnsiTheme="minorEastAsia" w:cstheme="minorEastAsia"/>
                <w:color w:val="000000"/>
                <w:kern w:val="0"/>
                <w:sz w:val="20"/>
                <w:szCs w:val="20"/>
              </w:rPr>
            </w:pPr>
          </w:p>
        </w:tc>
      </w:tr>
      <w:tr w14:paraId="65EDF8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850" w:hRule="atLeast"/>
          <w:jc w:val="center"/>
        </w:trPr>
        <w:tc>
          <w:tcPr>
            <w:tcW w:w="567" w:type="dxa"/>
            <w:vMerge w:val="restart"/>
            <w:tcBorders>
              <w:tl2br w:val="nil"/>
              <w:tr2bl w:val="nil"/>
            </w:tcBorders>
            <w:shd w:val="clear" w:color="auto" w:fill="auto"/>
            <w:vAlign w:val="center"/>
          </w:tcPr>
          <w:p w14:paraId="6DA0E3C4">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18</w:t>
            </w:r>
          </w:p>
        </w:tc>
        <w:tc>
          <w:tcPr>
            <w:tcW w:w="850" w:type="dxa"/>
            <w:vMerge w:val="restart"/>
            <w:tcBorders>
              <w:tl2br w:val="nil"/>
              <w:tr2bl w:val="nil"/>
            </w:tcBorders>
            <w:shd w:val="clear" w:color="auto" w:fill="auto"/>
            <w:vAlign w:val="center"/>
          </w:tcPr>
          <w:p w14:paraId="4471E575">
            <w:pPr>
              <w:widowControl/>
              <w:spacing w:line="30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其他测试</w:t>
            </w:r>
          </w:p>
        </w:tc>
        <w:tc>
          <w:tcPr>
            <w:tcW w:w="850" w:type="dxa"/>
            <w:tcBorders>
              <w:tl2br w:val="nil"/>
              <w:tr2bl w:val="nil"/>
            </w:tcBorders>
            <w:shd w:val="clear" w:color="auto" w:fill="auto"/>
            <w:vAlign w:val="center"/>
          </w:tcPr>
          <w:p w14:paraId="15DA6CE7">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182" w:type="dxa"/>
            <w:tcBorders>
              <w:tl2br w:val="nil"/>
              <w:tr2bl w:val="nil"/>
            </w:tcBorders>
            <w:shd w:val="clear" w:color="auto" w:fill="auto"/>
            <w:vAlign w:val="center"/>
          </w:tcPr>
          <w:p w14:paraId="492D3F23">
            <w:pPr>
              <w:widowControl/>
              <w:spacing w:line="248"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建筑物纠偏、加固工程中的岩土工程监测，重特大抢险工程的岩土工程监测；按《岩土工程勘察规范》（GB 50021）岩土工程勘察等级为甲级的工程项目涉及的波速测试、地脉动测试；块体基础振动测试。</w:t>
            </w:r>
          </w:p>
        </w:tc>
        <w:tc>
          <w:tcPr>
            <w:tcW w:w="1755" w:type="dxa"/>
            <w:tcBorders>
              <w:tl2br w:val="nil"/>
              <w:tr2bl w:val="nil"/>
            </w:tcBorders>
            <w:shd w:val="clear" w:color="auto" w:fill="auto"/>
            <w:vAlign w:val="center"/>
          </w:tcPr>
          <w:p w14:paraId="62FD7BE4">
            <w:pPr>
              <w:widowControl/>
              <w:spacing w:line="220" w:lineRule="exact"/>
              <w:jc w:val="center"/>
              <w:textAlignment w:val="center"/>
              <w:rPr>
                <w:rFonts w:asciiTheme="minorEastAsia" w:hAnsiTheme="minorEastAsia" w:cstheme="minorEastAsia"/>
                <w:color w:val="000000"/>
                <w:kern w:val="0"/>
                <w:sz w:val="20"/>
                <w:szCs w:val="20"/>
              </w:rPr>
            </w:pPr>
          </w:p>
        </w:tc>
      </w:tr>
      <w:tr w14:paraId="75D8F7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850" w:hRule="atLeast"/>
          <w:jc w:val="center"/>
        </w:trPr>
        <w:tc>
          <w:tcPr>
            <w:tcW w:w="567" w:type="dxa"/>
            <w:vMerge w:val="continue"/>
            <w:tcBorders>
              <w:tl2br w:val="nil"/>
              <w:tr2bl w:val="nil"/>
            </w:tcBorders>
            <w:shd w:val="clear" w:color="auto" w:fill="auto"/>
            <w:vAlign w:val="center"/>
          </w:tcPr>
          <w:p w14:paraId="7B399EB9">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453CC65D">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35BACA15">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182" w:type="dxa"/>
            <w:tcBorders>
              <w:tl2br w:val="nil"/>
              <w:tr2bl w:val="nil"/>
            </w:tcBorders>
            <w:shd w:val="clear" w:color="auto" w:fill="auto"/>
            <w:vAlign w:val="center"/>
          </w:tcPr>
          <w:p w14:paraId="1C81A3B0">
            <w:pPr>
              <w:widowControl/>
              <w:spacing w:line="248"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按《岩土工程勘察规范》（GB 50021）岩土工程勘察等级为乙级及以下的工程项目涉及的波速测试、地脉动测试。</w:t>
            </w:r>
          </w:p>
        </w:tc>
        <w:tc>
          <w:tcPr>
            <w:tcW w:w="1755" w:type="dxa"/>
            <w:tcBorders>
              <w:tl2br w:val="nil"/>
              <w:tr2bl w:val="nil"/>
            </w:tcBorders>
            <w:shd w:val="clear" w:color="auto" w:fill="auto"/>
            <w:vAlign w:val="center"/>
          </w:tcPr>
          <w:p w14:paraId="44A5635C">
            <w:pPr>
              <w:widowControl/>
              <w:spacing w:line="220" w:lineRule="exact"/>
              <w:jc w:val="center"/>
              <w:textAlignment w:val="center"/>
              <w:rPr>
                <w:rFonts w:asciiTheme="minorEastAsia" w:hAnsiTheme="minorEastAsia" w:cstheme="minorEastAsia"/>
                <w:color w:val="000000"/>
                <w:kern w:val="0"/>
                <w:sz w:val="20"/>
                <w:szCs w:val="20"/>
              </w:rPr>
            </w:pPr>
          </w:p>
        </w:tc>
      </w:tr>
    </w:tbl>
    <w:p w14:paraId="1E7D5D0A">
      <w:pPr>
        <w:spacing w:line="160" w:lineRule="exact"/>
        <w:jc w:val="center"/>
        <w:rPr>
          <w:rFonts w:ascii="方正楷体_GBK" w:hAnsi="方正楷体_GBK" w:eastAsia="方正楷体_GBK" w:cs="方正楷体_GBK"/>
          <w:sz w:val="20"/>
          <w:szCs w:val="20"/>
        </w:rPr>
      </w:pPr>
    </w:p>
    <w:p w14:paraId="046961C3">
      <w:pPr>
        <w:spacing w:line="120" w:lineRule="exact"/>
        <w:jc w:val="center"/>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55F87D19">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七、勘测——工程测量专业</w:t>
      </w:r>
    </w:p>
    <w:tbl>
      <w:tblPr>
        <w:tblStyle w:val="7"/>
        <w:tblW w:w="102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57" w:type="dxa"/>
          <w:bottom w:w="57" w:type="dxa"/>
          <w:right w:w="57" w:type="dxa"/>
        </w:tblCellMar>
      </w:tblPr>
      <w:tblGrid>
        <w:gridCol w:w="567"/>
        <w:gridCol w:w="850"/>
        <w:gridCol w:w="850"/>
        <w:gridCol w:w="6803"/>
        <w:gridCol w:w="1134"/>
      </w:tblGrid>
      <w:tr w14:paraId="7C9521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567" w:hRule="exact"/>
          <w:tblHeader/>
          <w:jc w:val="center"/>
        </w:trPr>
        <w:tc>
          <w:tcPr>
            <w:tcW w:w="567" w:type="dxa"/>
            <w:tcBorders>
              <w:tl2br w:val="nil"/>
              <w:tr2bl w:val="nil"/>
            </w:tcBorders>
            <w:shd w:val="clear" w:color="auto" w:fill="auto"/>
            <w:vAlign w:val="center"/>
          </w:tcPr>
          <w:p w14:paraId="249B4A02">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序号</w:t>
            </w:r>
          </w:p>
        </w:tc>
        <w:tc>
          <w:tcPr>
            <w:tcW w:w="850" w:type="dxa"/>
            <w:tcBorders>
              <w:tl2br w:val="nil"/>
              <w:tr2bl w:val="nil"/>
            </w:tcBorders>
            <w:shd w:val="clear" w:color="auto" w:fill="auto"/>
            <w:vAlign w:val="center"/>
          </w:tcPr>
          <w:p w14:paraId="7AE0845F">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7F9B26CD">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类型</w:t>
            </w:r>
          </w:p>
        </w:tc>
        <w:tc>
          <w:tcPr>
            <w:tcW w:w="850" w:type="dxa"/>
            <w:tcBorders>
              <w:tl2br w:val="nil"/>
              <w:tr2bl w:val="nil"/>
            </w:tcBorders>
            <w:shd w:val="clear" w:color="auto" w:fill="auto"/>
            <w:vAlign w:val="center"/>
          </w:tcPr>
          <w:p w14:paraId="71629A56">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541215B9">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规模</w:t>
            </w:r>
          </w:p>
        </w:tc>
        <w:tc>
          <w:tcPr>
            <w:tcW w:w="6803" w:type="dxa"/>
            <w:tcBorders>
              <w:tl2br w:val="nil"/>
              <w:tr2bl w:val="nil"/>
            </w:tcBorders>
            <w:shd w:val="clear" w:color="auto" w:fill="auto"/>
            <w:vAlign w:val="center"/>
          </w:tcPr>
          <w:p w14:paraId="6713B7EE">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参考标准</w:t>
            </w:r>
          </w:p>
        </w:tc>
        <w:tc>
          <w:tcPr>
            <w:tcW w:w="1134" w:type="dxa"/>
            <w:tcBorders>
              <w:tl2br w:val="nil"/>
              <w:tr2bl w:val="nil"/>
            </w:tcBorders>
            <w:shd w:val="clear" w:color="auto" w:fill="auto"/>
            <w:vAlign w:val="center"/>
          </w:tcPr>
          <w:p w14:paraId="7FC23DF0">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备注</w:t>
            </w:r>
          </w:p>
        </w:tc>
      </w:tr>
      <w:tr w14:paraId="1F7F0E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restart"/>
            <w:tcBorders>
              <w:tl2br w:val="nil"/>
              <w:tr2bl w:val="nil"/>
            </w:tcBorders>
            <w:shd w:val="clear" w:color="auto" w:fill="auto"/>
            <w:vAlign w:val="center"/>
          </w:tcPr>
          <w:p w14:paraId="05DE62B8">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w:t>
            </w:r>
          </w:p>
        </w:tc>
        <w:tc>
          <w:tcPr>
            <w:tcW w:w="850" w:type="dxa"/>
            <w:vMerge w:val="restart"/>
            <w:tcBorders>
              <w:tl2br w:val="nil"/>
              <w:tr2bl w:val="nil"/>
            </w:tcBorders>
            <w:shd w:val="clear" w:color="auto" w:fill="FFFFFF"/>
            <w:vAlign w:val="center"/>
          </w:tcPr>
          <w:p w14:paraId="470DF71A">
            <w:pPr>
              <w:widowControl/>
              <w:spacing w:line="22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控制测量</w:t>
            </w:r>
          </w:p>
        </w:tc>
        <w:tc>
          <w:tcPr>
            <w:tcW w:w="850" w:type="dxa"/>
            <w:tcBorders>
              <w:tl2br w:val="nil"/>
              <w:tr2bl w:val="nil"/>
            </w:tcBorders>
            <w:shd w:val="clear" w:color="auto" w:fill="FFFFFF"/>
            <w:vAlign w:val="center"/>
          </w:tcPr>
          <w:p w14:paraId="1A6F6031">
            <w:pPr>
              <w:widowControl/>
              <w:spacing w:line="22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FFFFFF"/>
            <w:vAlign w:val="center"/>
          </w:tcPr>
          <w:p w14:paraId="129AE99A">
            <w:pPr>
              <w:widowControl/>
              <w:spacing w:line="220" w:lineRule="exact"/>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三等以上GNSS控制测量，四等及以上导线测量，二等及以上水准测量。</w:t>
            </w:r>
          </w:p>
        </w:tc>
        <w:tc>
          <w:tcPr>
            <w:tcW w:w="1134" w:type="dxa"/>
            <w:vMerge w:val="restart"/>
            <w:tcBorders>
              <w:tl2br w:val="nil"/>
              <w:tr2bl w:val="nil"/>
            </w:tcBorders>
            <w:shd w:val="clear" w:color="auto" w:fill="auto"/>
            <w:vAlign w:val="center"/>
          </w:tcPr>
          <w:p w14:paraId="054B540D">
            <w:pPr>
              <w:widowControl/>
              <w:spacing w:line="230" w:lineRule="exact"/>
              <w:jc w:val="center"/>
              <w:textAlignment w:val="center"/>
              <w:rPr>
                <w:rFonts w:asciiTheme="minorEastAsia" w:hAnsiTheme="minorEastAsia" w:cstheme="minorEastAsia"/>
                <w:color w:val="000000" w:themeColor="text1"/>
                <w:sz w:val="20"/>
                <w:szCs w:val="20"/>
              </w:rPr>
            </w:pPr>
          </w:p>
        </w:tc>
      </w:tr>
      <w:tr w14:paraId="321FF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continue"/>
            <w:tcBorders>
              <w:tl2br w:val="nil"/>
              <w:tr2bl w:val="nil"/>
            </w:tcBorders>
            <w:shd w:val="clear" w:color="auto" w:fill="auto"/>
            <w:vAlign w:val="center"/>
          </w:tcPr>
          <w:p w14:paraId="6CB00AA9">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FFFFFF"/>
            <w:vAlign w:val="center"/>
          </w:tcPr>
          <w:p w14:paraId="6973ED2F">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FFFFFF"/>
            <w:vAlign w:val="center"/>
          </w:tcPr>
          <w:p w14:paraId="5843CF4A">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FFFFFF"/>
            <w:vAlign w:val="center"/>
          </w:tcPr>
          <w:p w14:paraId="17C59E07">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四等GNSS控制测量，一、二级导线测量，三、四等水准测量。</w:t>
            </w:r>
          </w:p>
        </w:tc>
        <w:tc>
          <w:tcPr>
            <w:tcW w:w="1134" w:type="dxa"/>
            <w:vMerge w:val="continue"/>
            <w:tcBorders>
              <w:tl2br w:val="nil"/>
              <w:tr2bl w:val="nil"/>
            </w:tcBorders>
            <w:shd w:val="clear" w:color="auto" w:fill="auto"/>
            <w:vAlign w:val="center"/>
          </w:tcPr>
          <w:p w14:paraId="73E7A0E0">
            <w:pPr>
              <w:widowControl/>
              <w:spacing w:line="230" w:lineRule="exact"/>
              <w:jc w:val="center"/>
              <w:textAlignment w:val="center"/>
              <w:rPr>
                <w:rFonts w:asciiTheme="minorEastAsia" w:hAnsiTheme="minorEastAsia" w:cstheme="minorEastAsia"/>
                <w:color w:val="000000" w:themeColor="text1"/>
                <w:sz w:val="20"/>
                <w:szCs w:val="20"/>
              </w:rPr>
            </w:pPr>
          </w:p>
        </w:tc>
      </w:tr>
      <w:tr w14:paraId="75C072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continue"/>
            <w:tcBorders>
              <w:tl2br w:val="nil"/>
              <w:tr2bl w:val="nil"/>
            </w:tcBorders>
            <w:shd w:val="clear" w:color="auto" w:fill="auto"/>
            <w:vAlign w:val="center"/>
          </w:tcPr>
          <w:p w14:paraId="31A55ED6">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FFFFFF"/>
            <w:vAlign w:val="center"/>
          </w:tcPr>
          <w:p w14:paraId="797CC823">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FFFFFF"/>
            <w:vAlign w:val="center"/>
          </w:tcPr>
          <w:p w14:paraId="1468895F">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FFFFFF"/>
            <w:vAlign w:val="center"/>
          </w:tcPr>
          <w:p w14:paraId="569463DC">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一级、二级GNSS控制测量，三级导线测量，五等水准测量。</w:t>
            </w:r>
          </w:p>
        </w:tc>
        <w:tc>
          <w:tcPr>
            <w:tcW w:w="1134" w:type="dxa"/>
            <w:vMerge w:val="continue"/>
            <w:tcBorders>
              <w:tl2br w:val="nil"/>
              <w:tr2bl w:val="nil"/>
            </w:tcBorders>
            <w:shd w:val="clear" w:color="auto" w:fill="auto"/>
            <w:vAlign w:val="center"/>
          </w:tcPr>
          <w:p w14:paraId="01AF3AD5">
            <w:pPr>
              <w:widowControl/>
              <w:spacing w:line="230" w:lineRule="exact"/>
              <w:jc w:val="center"/>
              <w:textAlignment w:val="center"/>
              <w:rPr>
                <w:rFonts w:asciiTheme="minorEastAsia" w:hAnsiTheme="minorEastAsia" w:cstheme="minorEastAsia"/>
                <w:color w:val="000000" w:themeColor="text1"/>
                <w:sz w:val="20"/>
                <w:szCs w:val="20"/>
              </w:rPr>
            </w:pPr>
          </w:p>
        </w:tc>
      </w:tr>
      <w:tr w14:paraId="76AEAC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restart"/>
            <w:tcBorders>
              <w:tl2br w:val="nil"/>
              <w:tr2bl w:val="nil"/>
            </w:tcBorders>
            <w:shd w:val="clear" w:color="auto" w:fill="auto"/>
            <w:vAlign w:val="center"/>
          </w:tcPr>
          <w:p w14:paraId="314B6D63">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2</w:t>
            </w:r>
          </w:p>
        </w:tc>
        <w:tc>
          <w:tcPr>
            <w:tcW w:w="850" w:type="dxa"/>
            <w:vMerge w:val="restart"/>
            <w:tcBorders>
              <w:tl2br w:val="nil"/>
              <w:tr2bl w:val="nil"/>
            </w:tcBorders>
            <w:shd w:val="clear" w:color="auto" w:fill="auto"/>
            <w:vAlign w:val="center"/>
          </w:tcPr>
          <w:p w14:paraId="1F383D84">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规划测量</w:t>
            </w:r>
          </w:p>
        </w:tc>
        <w:tc>
          <w:tcPr>
            <w:tcW w:w="850" w:type="dxa"/>
            <w:tcBorders>
              <w:tl2br w:val="nil"/>
              <w:tr2bl w:val="nil"/>
            </w:tcBorders>
            <w:shd w:val="clear" w:color="auto" w:fill="auto"/>
            <w:vAlign w:val="center"/>
          </w:tcPr>
          <w:p w14:paraId="2098F8E2">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78D4CCFE">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大、中城市规划定测量线、拨地。</w:t>
            </w:r>
          </w:p>
        </w:tc>
        <w:tc>
          <w:tcPr>
            <w:tcW w:w="1134" w:type="dxa"/>
            <w:vMerge w:val="restart"/>
            <w:tcBorders>
              <w:tl2br w:val="nil"/>
              <w:tr2bl w:val="nil"/>
            </w:tcBorders>
            <w:shd w:val="clear" w:color="auto" w:fill="auto"/>
            <w:vAlign w:val="center"/>
          </w:tcPr>
          <w:p w14:paraId="53B5B037">
            <w:pPr>
              <w:widowControl/>
              <w:spacing w:line="230" w:lineRule="exact"/>
              <w:jc w:val="center"/>
              <w:textAlignment w:val="center"/>
              <w:rPr>
                <w:rFonts w:asciiTheme="minorEastAsia" w:hAnsiTheme="minorEastAsia" w:cstheme="minorEastAsia"/>
                <w:color w:val="000000" w:themeColor="text1"/>
                <w:sz w:val="20"/>
                <w:szCs w:val="20"/>
              </w:rPr>
            </w:pPr>
          </w:p>
        </w:tc>
      </w:tr>
      <w:tr w14:paraId="07ED12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continue"/>
            <w:tcBorders>
              <w:tl2br w:val="nil"/>
              <w:tr2bl w:val="nil"/>
            </w:tcBorders>
            <w:shd w:val="clear" w:color="auto" w:fill="auto"/>
            <w:vAlign w:val="center"/>
          </w:tcPr>
          <w:p w14:paraId="2A578990">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38FD3388">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3F373409">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560DF635">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小城镇规划定测量线、拨地。</w:t>
            </w:r>
          </w:p>
        </w:tc>
        <w:tc>
          <w:tcPr>
            <w:tcW w:w="1134" w:type="dxa"/>
            <w:vMerge w:val="continue"/>
            <w:tcBorders>
              <w:tl2br w:val="nil"/>
              <w:tr2bl w:val="nil"/>
            </w:tcBorders>
            <w:shd w:val="clear" w:color="auto" w:fill="auto"/>
            <w:vAlign w:val="center"/>
          </w:tcPr>
          <w:p w14:paraId="536A2A5C">
            <w:pPr>
              <w:widowControl/>
              <w:spacing w:line="230" w:lineRule="exact"/>
              <w:jc w:val="center"/>
              <w:textAlignment w:val="center"/>
              <w:rPr>
                <w:rFonts w:asciiTheme="minorEastAsia" w:hAnsiTheme="minorEastAsia" w:cstheme="minorEastAsia"/>
                <w:color w:val="000000" w:themeColor="text1"/>
                <w:sz w:val="20"/>
                <w:szCs w:val="20"/>
              </w:rPr>
            </w:pPr>
          </w:p>
        </w:tc>
      </w:tr>
      <w:tr w14:paraId="21494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restart"/>
            <w:tcBorders>
              <w:tl2br w:val="nil"/>
              <w:tr2bl w:val="nil"/>
            </w:tcBorders>
            <w:shd w:val="clear" w:color="auto" w:fill="auto"/>
            <w:vAlign w:val="center"/>
          </w:tcPr>
          <w:p w14:paraId="1EEB2F41">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3</w:t>
            </w:r>
          </w:p>
        </w:tc>
        <w:tc>
          <w:tcPr>
            <w:tcW w:w="850" w:type="dxa"/>
            <w:vMerge w:val="restart"/>
            <w:tcBorders>
              <w:tl2br w:val="nil"/>
              <w:tr2bl w:val="nil"/>
            </w:tcBorders>
            <w:shd w:val="clear" w:color="auto" w:fill="auto"/>
            <w:vAlign w:val="center"/>
          </w:tcPr>
          <w:p w14:paraId="46F3AF28">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地形测量</w:t>
            </w:r>
          </w:p>
        </w:tc>
        <w:tc>
          <w:tcPr>
            <w:tcW w:w="850" w:type="dxa"/>
            <w:tcBorders>
              <w:tl2br w:val="nil"/>
              <w:tr2bl w:val="nil"/>
            </w:tcBorders>
            <w:shd w:val="clear" w:color="auto" w:fill="auto"/>
            <w:vAlign w:val="center"/>
          </w:tcPr>
          <w:p w14:paraId="68990B39">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18AB674C">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20km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以上的大比例尺地形图地形测量。</w:t>
            </w:r>
          </w:p>
        </w:tc>
        <w:tc>
          <w:tcPr>
            <w:tcW w:w="1134" w:type="dxa"/>
            <w:vMerge w:val="restart"/>
            <w:tcBorders>
              <w:tl2br w:val="nil"/>
              <w:tr2bl w:val="nil"/>
            </w:tcBorders>
            <w:shd w:val="clear" w:color="auto" w:fill="auto"/>
            <w:vAlign w:val="center"/>
          </w:tcPr>
          <w:p w14:paraId="71D9CE78">
            <w:pPr>
              <w:widowControl/>
              <w:spacing w:line="230" w:lineRule="exact"/>
              <w:jc w:val="center"/>
              <w:textAlignment w:val="center"/>
              <w:rPr>
                <w:rFonts w:asciiTheme="minorEastAsia" w:hAnsiTheme="minorEastAsia" w:cstheme="minorEastAsia"/>
                <w:color w:val="000000" w:themeColor="text1"/>
                <w:sz w:val="20"/>
                <w:szCs w:val="20"/>
              </w:rPr>
            </w:pPr>
          </w:p>
        </w:tc>
      </w:tr>
      <w:tr w14:paraId="06CD5E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continue"/>
            <w:tcBorders>
              <w:tl2br w:val="nil"/>
              <w:tr2bl w:val="nil"/>
            </w:tcBorders>
            <w:shd w:val="clear" w:color="auto" w:fill="auto"/>
            <w:vAlign w:val="center"/>
          </w:tcPr>
          <w:p w14:paraId="4F618786">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65F5C6D6">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1FC72103">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586AC5D3">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10km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以上、20km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以下大比例尺地形图地形测量。</w:t>
            </w:r>
          </w:p>
        </w:tc>
        <w:tc>
          <w:tcPr>
            <w:tcW w:w="1134" w:type="dxa"/>
            <w:vMerge w:val="continue"/>
            <w:tcBorders>
              <w:tl2br w:val="nil"/>
              <w:tr2bl w:val="nil"/>
            </w:tcBorders>
            <w:shd w:val="clear" w:color="auto" w:fill="auto"/>
            <w:vAlign w:val="center"/>
          </w:tcPr>
          <w:p w14:paraId="3FF4E4F5">
            <w:pPr>
              <w:widowControl/>
              <w:spacing w:line="230" w:lineRule="exact"/>
              <w:jc w:val="center"/>
              <w:textAlignment w:val="center"/>
              <w:rPr>
                <w:rFonts w:asciiTheme="minorEastAsia" w:hAnsiTheme="minorEastAsia" w:cstheme="minorEastAsia"/>
                <w:color w:val="000000" w:themeColor="text1"/>
                <w:sz w:val="20"/>
                <w:szCs w:val="20"/>
              </w:rPr>
            </w:pPr>
          </w:p>
        </w:tc>
      </w:tr>
      <w:tr w14:paraId="211251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continue"/>
            <w:tcBorders>
              <w:tl2br w:val="nil"/>
              <w:tr2bl w:val="nil"/>
            </w:tcBorders>
            <w:shd w:val="clear" w:color="auto" w:fill="auto"/>
            <w:vAlign w:val="center"/>
          </w:tcPr>
          <w:p w14:paraId="0D364469">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07EBF9AF">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453D9343">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0ABC26FF">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10km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以下大比例尺地形图地形测量。</w:t>
            </w:r>
          </w:p>
        </w:tc>
        <w:tc>
          <w:tcPr>
            <w:tcW w:w="1134" w:type="dxa"/>
            <w:vMerge w:val="continue"/>
            <w:tcBorders>
              <w:tl2br w:val="nil"/>
              <w:tr2bl w:val="nil"/>
            </w:tcBorders>
            <w:shd w:val="clear" w:color="auto" w:fill="auto"/>
            <w:vAlign w:val="center"/>
          </w:tcPr>
          <w:p w14:paraId="1221CD17">
            <w:pPr>
              <w:widowControl/>
              <w:spacing w:line="230" w:lineRule="exact"/>
              <w:jc w:val="center"/>
              <w:textAlignment w:val="center"/>
              <w:rPr>
                <w:rFonts w:asciiTheme="minorEastAsia" w:hAnsiTheme="minorEastAsia" w:cstheme="minorEastAsia"/>
                <w:color w:val="000000" w:themeColor="text1"/>
                <w:sz w:val="20"/>
                <w:szCs w:val="20"/>
              </w:rPr>
            </w:pPr>
          </w:p>
        </w:tc>
      </w:tr>
      <w:tr w14:paraId="242D1F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restart"/>
            <w:tcBorders>
              <w:tl2br w:val="nil"/>
              <w:tr2bl w:val="nil"/>
            </w:tcBorders>
            <w:shd w:val="clear" w:color="auto" w:fill="auto"/>
            <w:vAlign w:val="center"/>
          </w:tcPr>
          <w:p w14:paraId="0904D820">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4</w:t>
            </w:r>
          </w:p>
        </w:tc>
        <w:tc>
          <w:tcPr>
            <w:tcW w:w="850" w:type="dxa"/>
            <w:vMerge w:val="restart"/>
            <w:tcBorders>
              <w:tl2br w:val="nil"/>
              <w:tr2bl w:val="nil"/>
            </w:tcBorders>
            <w:shd w:val="clear" w:color="auto" w:fill="auto"/>
            <w:vAlign w:val="center"/>
          </w:tcPr>
          <w:p w14:paraId="74122341">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精密工程测量</w:t>
            </w:r>
          </w:p>
        </w:tc>
        <w:tc>
          <w:tcPr>
            <w:tcW w:w="850" w:type="dxa"/>
            <w:tcBorders>
              <w:tl2br w:val="nil"/>
              <w:tr2bl w:val="nil"/>
            </w:tcBorders>
            <w:shd w:val="clear" w:color="auto" w:fill="auto"/>
            <w:vAlign w:val="center"/>
          </w:tcPr>
          <w:p w14:paraId="73F66A20">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76154022">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国家大型、重点、特殊项目精密工程测量。</w:t>
            </w:r>
          </w:p>
        </w:tc>
        <w:tc>
          <w:tcPr>
            <w:tcW w:w="1134" w:type="dxa"/>
            <w:vMerge w:val="restart"/>
            <w:tcBorders>
              <w:tl2br w:val="nil"/>
              <w:tr2bl w:val="nil"/>
            </w:tcBorders>
            <w:shd w:val="clear" w:color="auto" w:fill="auto"/>
            <w:vAlign w:val="center"/>
          </w:tcPr>
          <w:p w14:paraId="6019C217">
            <w:pPr>
              <w:widowControl/>
              <w:spacing w:line="230" w:lineRule="exact"/>
              <w:jc w:val="center"/>
              <w:textAlignment w:val="center"/>
              <w:rPr>
                <w:rFonts w:asciiTheme="minorEastAsia" w:hAnsiTheme="minorEastAsia" w:cstheme="minorEastAsia"/>
                <w:color w:val="000000" w:themeColor="text1"/>
                <w:sz w:val="20"/>
                <w:szCs w:val="20"/>
              </w:rPr>
            </w:pPr>
          </w:p>
        </w:tc>
      </w:tr>
      <w:tr w14:paraId="34B577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continue"/>
            <w:tcBorders>
              <w:tl2br w:val="nil"/>
              <w:tr2bl w:val="nil"/>
            </w:tcBorders>
            <w:shd w:val="clear" w:color="auto" w:fill="auto"/>
            <w:vAlign w:val="center"/>
          </w:tcPr>
          <w:p w14:paraId="2B822B6F">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28A081F7">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32DB1956">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1D2E3477">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一般工程的精密工程测量。</w:t>
            </w:r>
          </w:p>
        </w:tc>
        <w:tc>
          <w:tcPr>
            <w:tcW w:w="1134" w:type="dxa"/>
            <w:vMerge w:val="continue"/>
            <w:tcBorders>
              <w:tl2br w:val="nil"/>
              <w:tr2bl w:val="nil"/>
            </w:tcBorders>
            <w:shd w:val="clear" w:color="auto" w:fill="auto"/>
            <w:vAlign w:val="center"/>
          </w:tcPr>
          <w:p w14:paraId="66199AD3">
            <w:pPr>
              <w:widowControl/>
              <w:spacing w:line="230" w:lineRule="exact"/>
              <w:jc w:val="center"/>
              <w:textAlignment w:val="center"/>
              <w:rPr>
                <w:rFonts w:asciiTheme="minorEastAsia" w:hAnsiTheme="minorEastAsia" w:cstheme="minorEastAsia"/>
                <w:color w:val="000000" w:themeColor="text1"/>
                <w:sz w:val="20"/>
                <w:szCs w:val="20"/>
              </w:rPr>
            </w:pPr>
          </w:p>
        </w:tc>
      </w:tr>
      <w:tr w14:paraId="6B8465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restart"/>
            <w:tcBorders>
              <w:tl2br w:val="nil"/>
              <w:tr2bl w:val="nil"/>
            </w:tcBorders>
            <w:shd w:val="clear" w:color="auto" w:fill="auto"/>
            <w:vAlign w:val="center"/>
          </w:tcPr>
          <w:p w14:paraId="12E7B73C">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5</w:t>
            </w:r>
          </w:p>
        </w:tc>
        <w:tc>
          <w:tcPr>
            <w:tcW w:w="850" w:type="dxa"/>
            <w:vMerge w:val="restart"/>
            <w:tcBorders>
              <w:tl2br w:val="nil"/>
              <w:tr2bl w:val="nil"/>
            </w:tcBorders>
            <w:shd w:val="clear" w:color="auto" w:fill="auto"/>
            <w:vAlign w:val="center"/>
          </w:tcPr>
          <w:p w14:paraId="549E40E3">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线路工程测量</w:t>
            </w:r>
          </w:p>
        </w:tc>
        <w:tc>
          <w:tcPr>
            <w:tcW w:w="850" w:type="dxa"/>
            <w:tcBorders>
              <w:tl2br w:val="nil"/>
              <w:tr2bl w:val="nil"/>
            </w:tcBorders>
            <w:shd w:val="clear" w:color="auto" w:fill="auto"/>
            <w:vAlign w:val="center"/>
          </w:tcPr>
          <w:p w14:paraId="7C68E7C6">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7C737EDE">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20km以上的线路工程测量。</w:t>
            </w:r>
          </w:p>
        </w:tc>
        <w:tc>
          <w:tcPr>
            <w:tcW w:w="1134" w:type="dxa"/>
            <w:vMerge w:val="restart"/>
            <w:tcBorders>
              <w:tl2br w:val="nil"/>
              <w:tr2bl w:val="nil"/>
            </w:tcBorders>
            <w:shd w:val="clear" w:color="auto" w:fill="auto"/>
            <w:vAlign w:val="center"/>
          </w:tcPr>
          <w:p w14:paraId="68CB6D86">
            <w:pPr>
              <w:widowControl/>
              <w:spacing w:line="230" w:lineRule="exact"/>
              <w:jc w:val="center"/>
              <w:textAlignment w:val="center"/>
              <w:rPr>
                <w:rFonts w:asciiTheme="minorEastAsia" w:hAnsiTheme="minorEastAsia" w:cstheme="minorEastAsia"/>
                <w:color w:val="000000" w:themeColor="text1"/>
                <w:sz w:val="20"/>
                <w:szCs w:val="20"/>
              </w:rPr>
            </w:pPr>
          </w:p>
        </w:tc>
      </w:tr>
      <w:tr w14:paraId="7EA95B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continue"/>
            <w:tcBorders>
              <w:tl2br w:val="nil"/>
              <w:tr2bl w:val="nil"/>
            </w:tcBorders>
            <w:shd w:val="clear" w:color="auto" w:fill="auto"/>
            <w:vAlign w:val="center"/>
          </w:tcPr>
          <w:p w14:paraId="71EA4C65">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281B806A">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344C5B35">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52C2E6F0">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5km以上、20km以下的线路工程测量。</w:t>
            </w:r>
          </w:p>
        </w:tc>
        <w:tc>
          <w:tcPr>
            <w:tcW w:w="1134" w:type="dxa"/>
            <w:vMerge w:val="continue"/>
            <w:tcBorders>
              <w:tl2br w:val="nil"/>
              <w:tr2bl w:val="nil"/>
            </w:tcBorders>
            <w:shd w:val="clear" w:color="auto" w:fill="auto"/>
            <w:vAlign w:val="center"/>
          </w:tcPr>
          <w:p w14:paraId="0B678B0D">
            <w:pPr>
              <w:widowControl/>
              <w:spacing w:line="230" w:lineRule="exact"/>
              <w:jc w:val="center"/>
              <w:textAlignment w:val="center"/>
              <w:rPr>
                <w:rFonts w:asciiTheme="minorEastAsia" w:hAnsiTheme="minorEastAsia" w:cstheme="minorEastAsia"/>
                <w:color w:val="000000" w:themeColor="text1"/>
                <w:sz w:val="20"/>
                <w:szCs w:val="20"/>
              </w:rPr>
            </w:pPr>
          </w:p>
        </w:tc>
      </w:tr>
      <w:tr w14:paraId="5C13B3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continue"/>
            <w:tcBorders>
              <w:tl2br w:val="nil"/>
              <w:tr2bl w:val="nil"/>
            </w:tcBorders>
            <w:shd w:val="clear" w:color="auto" w:fill="auto"/>
            <w:vAlign w:val="center"/>
          </w:tcPr>
          <w:p w14:paraId="31CE28AA">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38E5AD81">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0C24908F">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51C6F7B3">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5km以下线路工程测量。</w:t>
            </w:r>
          </w:p>
        </w:tc>
        <w:tc>
          <w:tcPr>
            <w:tcW w:w="1134" w:type="dxa"/>
            <w:vMerge w:val="continue"/>
            <w:tcBorders>
              <w:tl2br w:val="nil"/>
              <w:tr2bl w:val="nil"/>
            </w:tcBorders>
            <w:shd w:val="clear" w:color="auto" w:fill="auto"/>
            <w:vAlign w:val="center"/>
          </w:tcPr>
          <w:p w14:paraId="1A57EEC3">
            <w:pPr>
              <w:widowControl/>
              <w:spacing w:line="230" w:lineRule="exact"/>
              <w:jc w:val="center"/>
              <w:textAlignment w:val="center"/>
              <w:rPr>
                <w:rFonts w:asciiTheme="minorEastAsia" w:hAnsiTheme="minorEastAsia" w:cstheme="minorEastAsia"/>
                <w:color w:val="000000" w:themeColor="text1"/>
                <w:sz w:val="20"/>
                <w:szCs w:val="20"/>
              </w:rPr>
            </w:pPr>
          </w:p>
        </w:tc>
      </w:tr>
      <w:tr w14:paraId="19740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restart"/>
            <w:tcBorders>
              <w:tl2br w:val="nil"/>
              <w:tr2bl w:val="nil"/>
            </w:tcBorders>
            <w:shd w:val="clear" w:color="auto" w:fill="auto"/>
            <w:vAlign w:val="center"/>
          </w:tcPr>
          <w:p w14:paraId="230358C1">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6</w:t>
            </w:r>
          </w:p>
        </w:tc>
        <w:tc>
          <w:tcPr>
            <w:tcW w:w="850" w:type="dxa"/>
            <w:vMerge w:val="restart"/>
            <w:tcBorders>
              <w:tl2br w:val="nil"/>
              <w:tr2bl w:val="nil"/>
            </w:tcBorders>
            <w:shd w:val="clear" w:color="auto" w:fill="auto"/>
            <w:vAlign w:val="center"/>
          </w:tcPr>
          <w:p w14:paraId="587F0243">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地下管线测量</w:t>
            </w:r>
          </w:p>
        </w:tc>
        <w:tc>
          <w:tcPr>
            <w:tcW w:w="850" w:type="dxa"/>
            <w:tcBorders>
              <w:tl2br w:val="nil"/>
              <w:tr2bl w:val="nil"/>
            </w:tcBorders>
            <w:shd w:val="clear" w:color="auto" w:fill="auto"/>
            <w:vAlign w:val="center"/>
          </w:tcPr>
          <w:p w14:paraId="48027C8E">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649D2663">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总长度20km以上综合地下管线测量。</w:t>
            </w:r>
          </w:p>
        </w:tc>
        <w:tc>
          <w:tcPr>
            <w:tcW w:w="1134" w:type="dxa"/>
            <w:vMerge w:val="restart"/>
            <w:tcBorders>
              <w:tl2br w:val="nil"/>
              <w:tr2bl w:val="nil"/>
            </w:tcBorders>
            <w:shd w:val="clear" w:color="auto" w:fill="auto"/>
            <w:vAlign w:val="center"/>
          </w:tcPr>
          <w:p w14:paraId="46B516DD">
            <w:pPr>
              <w:widowControl/>
              <w:spacing w:line="230" w:lineRule="exact"/>
              <w:jc w:val="center"/>
              <w:textAlignment w:val="center"/>
              <w:rPr>
                <w:rFonts w:asciiTheme="minorEastAsia" w:hAnsiTheme="minorEastAsia" w:cstheme="minorEastAsia"/>
                <w:color w:val="000000" w:themeColor="text1"/>
                <w:sz w:val="20"/>
                <w:szCs w:val="20"/>
              </w:rPr>
            </w:pPr>
          </w:p>
        </w:tc>
      </w:tr>
      <w:tr w14:paraId="6CD5C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continue"/>
            <w:tcBorders>
              <w:tl2br w:val="nil"/>
              <w:tr2bl w:val="nil"/>
            </w:tcBorders>
            <w:shd w:val="clear" w:color="auto" w:fill="auto"/>
            <w:vAlign w:val="center"/>
          </w:tcPr>
          <w:p w14:paraId="4A80BA02">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29F268AC">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52A76178">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5D123B9D">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总长度20km以下综合地下管线测量。</w:t>
            </w:r>
          </w:p>
        </w:tc>
        <w:tc>
          <w:tcPr>
            <w:tcW w:w="1134" w:type="dxa"/>
            <w:vMerge w:val="continue"/>
            <w:tcBorders>
              <w:tl2br w:val="nil"/>
              <w:tr2bl w:val="nil"/>
            </w:tcBorders>
            <w:shd w:val="clear" w:color="auto" w:fill="auto"/>
            <w:vAlign w:val="center"/>
          </w:tcPr>
          <w:p w14:paraId="19A4C648">
            <w:pPr>
              <w:widowControl/>
              <w:spacing w:line="230" w:lineRule="exact"/>
              <w:jc w:val="center"/>
              <w:textAlignment w:val="center"/>
              <w:rPr>
                <w:rFonts w:asciiTheme="minorEastAsia" w:hAnsiTheme="minorEastAsia" w:cstheme="minorEastAsia"/>
                <w:color w:val="000000" w:themeColor="text1"/>
                <w:sz w:val="20"/>
                <w:szCs w:val="20"/>
              </w:rPr>
            </w:pPr>
          </w:p>
        </w:tc>
      </w:tr>
      <w:tr w14:paraId="2E5F0F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369" w:hRule="atLeast"/>
          <w:jc w:val="center"/>
        </w:trPr>
        <w:tc>
          <w:tcPr>
            <w:tcW w:w="567" w:type="dxa"/>
            <w:vMerge w:val="continue"/>
            <w:tcBorders>
              <w:tl2br w:val="nil"/>
              <w:tr2bl w:val="nil"/>
            </w:tcBorders>
            <w:shd w:val="clear" w:color="auto" w:fill="auto"/>
            <w:vAlign w:val="center"/>
          </w:tcPr>
          <w:p w14:paraId="349B9E20">
            <w:pPr>
              <w:widowControl/>
              <w:spacing w:line="220" w:lineRule="exact"/>
              <w:jc w:val="center"/>
              <w:textAlignment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1FEC36DB">
            <w:pPr>
              <w:widowControl/>
              <w:spacing w:line="220" w:lineRule="exact"/>
              <w:jc w:val="center"/>
              <w:textAlignment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7AE7BEB5">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538D3FCC">
            <w:pPr>
              <w:widowControl/>
              <w:spacing w:line="22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长度不超过5km的单一地下管线测量。</w:t>
            </w:r>
          </w:p>
        </w:tc>
        <w:tc>
          <w:tcPr>
            <w:tcW w:w="1134" w:type="dxa"/>
            <w:vMerge w:val="continue"/>
            <w:tcBorders>
              <w:tl2br w:val="nil"/>
              <w:tr2bl w:val="nil"/>
            </w:tcBorders>
            <w:shd w:val="clear" w:color="auto" w:fill="auto"/>
            <w:vAlign w:val="center"/>
          </w:tcPr>
          <w:p w14:paraId="74AA424E">
            <w:pPr>
              <w:widowControl/>
              <w:spacing w:line="230" w:lineRule="exact"/>
              <w:jc w:val="center"/>
              <w:textAlignment w:val="center"/>
              <w:rPr>
                <w:rFonts w:asciiTheme="minorEastAsia" w:hAnsiTheme="minorEastAsia" w:cstheme="minorEastAsia"/>
                <w:color w:val="000000" w:themeColor="text1"/>
                <w:sz w:val="20"/>
                <w:szCs w:val="20"/>
              </w:rPr>
            </w:pPr>
          </w:p>
        </w:tc>
      </w:tr>
      <w:tr w14:paraId="1771F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7F53ABDB">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7</w:t>
            </w:r>
          </w:p>
        </w:tc>
        <w:tc>
          <w:tcPr>
            <w:tcW w:w="850" w:type="dxa"/>
            <w:vMerge w:val="restart"/>
            <w:tcBorders>
              <w:tl2br w:val="nil"/>
              <w:tr2bl w:val="nil"/>
            </w:tcBorders>
            <w:shd w:val="clear" w:color="auto" w:fill="auto"/>
            <w:vAlign w:val="center"/>
          </w:tcPr>
          <w:p w14:paraId="025E197F">
            <w:pPr>
              <w:widowControl/>
              <w:spacing w:line="26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变形与形变测量</w:t>
            </w:r>
          </w:p>
        </w:tc>
        <w:tc>
          <w:tcPr>
            <w:tcW w:w="850" w:type="dxa"/>
            <w:tcBorders>
              <w:tl2br w:val="nil"/>
              <w:tr2bl w:val="nil"/>
            </w:tcBorders>
            <w:shd w:val="clear" w:color="auto" w:fill="auto"/>
            <w:vAlign w:val="center"/>
          </w:tcPr>
          <w:p w14:paraId="267A72C6">
            <w:pPr>
              <w:widowControl/>
              <w:spacing w:line="26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03F95502">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地基基础设计等级为甲级的建筑变形监测，重要古建筑变形监测，大型市政桥梁变形监测，重要管线变形监测，场地滑坡变形监测。</w:t>
            </w:r>
          </w:p>
        </w:tc>
        <w:tc>
          <w:tcPr>
            <w:tcW w:w="1134" w:type="dxa"/>
            <w:tcBorders>
              <w:tl2br w:val="nil"/>
              <w:tr2bl w:val="nil"/>
            </w:tcBorders>
            <w:shd w:val="clear" w:color="auto" w:fill="auto"/>
            <w:vAlign w:val="center"/>
          </w:tcPr>
          <w:p w14:paraId="1CE299D3">
            <w:pPr>
              <w:widowControl/>
              <w:spacing w:line="230" w:lineRule="exact"/>
              <w:jc w:val="center"/>
              <w:textAlignment w:val="center"/>
              <w:rPr>
                <w:rFonts w:asciiTheme="minorEastAsia" w:hAnsiTheme="minorEastAsia" w:cstheme="minorEastAsia"/>
                <w:color w:val="000000" w:themeColor="text1"/>
                <w:sz w:val="20"/>
                <w:szCs w:val="20"/>
              </w:rPr>
            </w:pPr>
          </w:p>
        </w:tc>
      </w:tr>
      <w:tr w14:paraId="6C1D9F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5617AA60">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147C75FF">
            <w:pPr>
              <w:widowControl/>
              <w:spacing w:line="26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0DBF60F4">
            <w:pPr>
              <w:widowControl/>
              <w:spacing w:line="26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401B5A50">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地基基础设计等级为乙、丙级的建筑变形监测，地表、道路沉降监测，中小型市政桥梁变形监测，一般管线变形监测。</w:t>
            </w:r>
          </w:p>
        </w:tc>
        <w:tc>
          <w:tcPr>
            <w:tcW w:w="1134" w:type="dxa"/>
            <w:tcBorders>
              <w:tl2br w:val="nil"/>
              <w:tr2bl w:val="nil"/>
            </w:tcBorders>
            <w:shd w:val="clear" w:color="auto" w:fill="auto"/>
            <w:vAlign w:val="center"/>
          </w:tcPr>
          <w:p w14:paraId="2F08D935">
            <w:pPr>
              <w:widowControl/>
              <w:spacing w:line="230" w:lineRule="exact"/>
              <w:jc w:val="center"/>
              <w:textAlignment w:val="center"/>
              <w:rPr>
                <w:rFonts w:asciiTheme="minorEastAsia" w:hAnsiTheme="minorEastAsia" w:cstheme="minorEastAsia"/>
                <w:color w:val="000000" w:themeColor="text1"/>
                <w:sz w:val="20"/>
                <w:szCs w:val="20"/>
              </w:rPr>
            </w:pPr>
          </w:p>
        </w:tc>
      </w:tr>
      <w:tr w14:paraId="5A1E2E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658E6DB1">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8</w:t>
            </w:r>
          </w:p>
        </w:tc>
        <w:tc>
          <w:tcPr>
            <w:tcW w:w="850" w:type="dxa"/>
            <w:vMerge w:val="restart"/>
            <w:tcBorders>
              <w:tl2br w:val="nil"/>
              <w:tr2bl w:val="nil"/>
            </w:tcBorders>
            <w:shd w:val="clear" w:color="auto" w:fill="auto"/>
            <w:vAlign w:val="center"/>
          </w:tcPr>
          <w:p w14:paraId="282219F2">
            <w:pPr>
              <w:widowControl/>
              <w:spacing w:line="26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其他测量</w:t>
            </w:r>
          </w:p>
        </w:tc>
        <w:tc>
          <w:tcPr>
            <w:tcW w:w="850" w:type="dxa"/>
            <w:tcBorders>
              <w:tl2br w:val="nil"/>
              <w:tr2bl w:val="nil"/>
            </w:tcBorders>
            <w:shd w:val="clear" w:color="auto" w:fill="auto"/>
            <w:vAlign w:val="center"/>
          </w:tcPr>
          <w:p w14:paraId="2CF912D5">
            <w:pPr>
              <w:widowControl/>
              <w:spacing w:line="26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26DB11AB">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1、国家重点项目的首级控制测量、变形与形变及监测；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2、地铁、轻轨隧道工程测量。</w:t>
            </w:r>
          </w:p>
        </w:tc>
        <w:tc>
          <w:tcPr>
            <w:tcW w:w="1134" w:type="dxa"/>
            <w:tcBorders>
              <w:tl2br w:val="nil"/>
              <w:tr2bl w:val="nil"/>
            </w:tcBorders>
            <w:shd w:val="clear" w:color="auto" w:fill="auto"/>
            <w:vAlign w:val="center"/>
          </w:tcPr>
          <w:p w14:paraId="5B77551F">
            <w:pPr>
              <w:widowControl/>
              <w:spacing w:line="230" w:lineRule="exact"/>
              <w:jc w:val="center"/>
              <w:textAlignment w:val="center"/>
              <w:rPr>
                <w:rFonts w:asciiTheme="minorEastAsia" w:hAnsiTheme="minorEastAsia" w:cstheme="minorEastAsia"/>
                <w:color w:val="000000" w:themeColor="text1"/>
                <w:sz w:val="20"/>
                <w:szCs w:val="20"/>
              </w:rPr>
            </w:pPr>
          </w:p>
        </w:tc>
      </w:tr>
      <w:tr w14:paraId="6491B3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177D3574">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417E3F82">
            <w:pPr>
              <w:widowControl/>
              <w:spacing w:line="26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573271D4">
            <w:pPr>
              <w:widowControl/>
              <w:spacing w:line="26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6779798D">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不动产面积测量单体建筑3万m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w:t>
            </w:r>
          </w:p>
        </w:tc>
        <w:tc>
          <w:tcPr>
            <w:tcW w:w="1134" w:type="dxa"/>
            <w:tcBorders>
              <w:tl2br w:val="nil"/>
              <w:tr2bl w:val="nil"/>
            </w:tcBorders>
            <w:shd w:val="clear" w:color="auto" w:fill="auto"/>
            <w:vAlign w:val="center"/>
          </w:tcPr>
          <w:p w14:paraId="49352815">
            <w:pPr>
              <w:widowControl/>
              <w:spacing w:line="230" w:lineRule="exact"/>
              <w:jc w:val="center"/>
              <w:textAlignment w:val="center"/>
              <w:rPr>
                <w:rFonts w:asciiTheme="minorEastAsia" w:hAnsiTheme="minorEastAsia" w:cstheme="minorEastAsia"/>
                <w:color w:val="000000" w:themeColor="text1"/>
                <w:sz w:val="20"/>
                <w:szCs w:val="20"/>
              </w:rPr>
            </w:pPr>
          </w:p>
        </w:tc>
      </w:tr>
      <w:tr w14:paraId="0CCD2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464E8AA6">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58805DC7">
            <w:pPr>
              <w:widowControl/>
              <w:spacing w:line="26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0E59A59B">
            <w:pPr>
              <w:widowControl/>
              <w:spacing w:line="26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2CD72099">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1、其它小型工程或面积较小的施工放样等；</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2、不动产面积测量单体建筑3万m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w:t>
            </w:r>
          </w:p>
        </w:tc>
        <w:tc>
          <w:tcPr>
            <w:tcW w:w="1134" w:type="dxa"/>
            <w:tcBorders>
              <w:tl2br w:val="nil"/>
              <w:tr2bl w:val="nil"/>
            </w:tcBorders>
            <w:shd w:val="clear" w:color="auto" w:fill="auto"/>
            <w:vAlign w:val="center"/>
          </w:tcPr>
          <w:p w14:paraId="36499ED1">
            <w:pPr>
              <w:widowControl/>
              <w:spacing w:line="230" w:lineRule="exact"/>
              <w:jc w:val="center"/>
              <w:textAlignment w:val="center"/>
              <w:rPr>
                <w:rFonts w:asciiTheme="minorEastAsia" w:hAnsiTheme="minorEastAsia" w:cstheme="minorEastAsia"/>
                <w:color w:val="000000" w:themeColor="text1"/>
                <w:sz w:val="20"/>
                <w:szCs w:val="20"/>
              </w:rPr>
            </w:pPr>
          </w:p>
        </w:tc>
      </w:tr>
    </w:tbl>
    <w:p w14:paraId="1022880C">
      <w:pPr>
        <w:spacing w:line="220" w:lineRule="exact"/>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43656983">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八、勘测——水文地质勘察专业</w:t>
      </w:r>
    </w:p>
    <w:tbl>
      <w:tblPr>
        <w:tblStyle w:val="7"/>
        <w:tblW w:w="102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57" w:type="dxa"/>
          <w:bottom w:w="57" w:type="dxa"/>
          <w:right w:w="57" w:type="dxa"/>
        </w:tblCellMar>
      </w:tblPr>
      <w:tblGrid>
        <w:gridCol w:w="567"/>
        <w:gridCol w:w="850"/>
        <w:gridCol w:w="850"/>
        <w:gridCol w:w="6607"/>
        <w:gridCol w:w="1330"/>
      </w:tblGrid>
      <w:tr w14:paraId="4E779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567" w:hRule="exact"/>
          <w:tblHeader/>
          <w:jc w:val="center"/>
        </w:trPr>
        <w:tc>
          <w:tcPr>
            <w:tcW w:w="567" w:type="dxa"/>
            <w:tcBorders>
              <w:tl2br w:val="nil"/>
              <w:tr2bl w:val="nil"/>
            </w:tcBorders>
            <w:shd w:val="clear" w:color="auto" w:fill="auto"/>
            <w:vAlign w:val="center"/>
          </w:tcPr>
          <w:p w14:paraId="05870132">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序号</w:t>
            </w:r>
          </w:p>
        </w:tc>
        <w:tc>
          <w:tcPr>
            <w:tcW w:w="850" w:type="dxa"/>
            <w:tcBorders>
              <w:tl2br w:val="nil"/>
              <w:tr2bl w:val="nil"/>
            </w:tcBorders>
            <w:shd w:val="clear" w:color="auto" w:fill="auto"/>
            <w:vAlign w:val="center"/>
          </w:tcPr>
          <w:p w14:paraId="1E6E408E">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04E59C97">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类型</w:t>
            </w:r>
          </w:p>
        </w:tc>
        <w:tc>
          <w:tcPr>
            <w:tcW w:w="850" w:type="dxa"/>
            <w:tcBorders>
              <w:tl2br w:val="nil"/>
              <w:tr2bl w:val="nil"/>
            </w:tcBorders>
            <w:shd w:val="clear" w:color="auto" w:fill="auto"/>
            <w:vAlign w:val="center"/>
          </w:tcPr>
          <w:p w14:paraId="53DD3AFB">
            <w:pPr>
              <w:widowControl/>
              <w:spacing w:line="220" w:lineRule="exact"/>
              <w:jc w:val="center"/>
              <w:textAlignment w:val="center"/>
              <w:rPr>
                <w:rFonts w:ascii="方正黑体_GBK" w:hAnsi="方正黑体_GBK" w:eastAsia="方正黑体_GBK" w:cs="方正黑体_GBK"/>
                <w:color w:val="000000" w:themeColor="text1"/>
                <w:kern w:val="0"/>
                <w:sz w:val="20"/>
                <w:szCs w:val="20"/>
              </w:rPr>
            </w:pPr>
            <w:r>
              <w:rPr>
                <w:rFonts w:hint="eastAsia" w:ascii="方正黑体_GBK" w:hAnsi="方正黑体_GBK" w:eastAsia="方正黑体_GBK" w:cs="方正黑体_GBK"/>
                <w:color w:val="000000" w:themeColor="text1"/>
                <w:kern w:val="0"/>
                <w:sz w:val="20"/>
                <w:szCs w:val="20"/>
              </w:rPr>
              <w:t>项目</w:t>
            </w:r>
          </w:p>
          <w:p w14:paraId="1C4B6CAA">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规模</w:t>
            </w:r>
          </w:p>
        </w:tc>
        <w:tc>
          <w:tcPr>
            <w:tcW w:w="6607" w:type="dxa"/>
            <w:tcBorders>
              <w:tl2br w:val="nil"/>
              <w:tr2bl w:val="nil"/>
            </w:tcBorders>
            <w:shd w:val="clear" w:color="auto" w:fill="auto"/>
            <w:vAlign w:val="center"/>
          </w:tcPr>
          <w:p w14:paraId="50B02AA9">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参考标准</w:t>
            </w:r>
          </w:p>
        </w:tc>
        <w:tc>
          <w:tcPr>
            <w:tcW w:w="1330" w:type="dxa"/>
            <w:tcBorders>
              <w:tl2br w:val="nil"/>
              <w:tr2bl w:val="nil"/>
            </w:tcBorders>
            <w:shd w:val="clear" w:color="auto" w:fill="auto"/>
            <w:vAlign w:val="center"/>
          </w:tcPr>
          <w:p w14:paraId="322BEBC7">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themeColor="text1"/>
                <w:kern w:val="0"/>
                <w:sz w:val="20"/>
                <w:szCs w:val="20"/>
              </w:rPr>
              <w:t>备　　注</w:t>
            </w:r>
          </w:p>
        </w:tc>
      </w:tr>
      <w:tr w14:paraId="7EC38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vMerge w:val="restart"/>
            <w:tcBorders>
              <w:tl2br w:val="nil"/>
              <w:tr2bl w:val="nil"/>
            </w:tcBorders>
            <w:shd w:val="clear" w:color="auto" w:fill="auto"/>
            <w:vAlign w:val="center"/>
          </w:tcPr>
          <w:p w14:paraId="469A1AA6">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w:t>
            </w:r>
          </w:p>
        </w:tc>
        <w:tc>
          <w:tcPr>
            <w:tcW w:w="850" w:type="dxa"/>
            <w:vMerge w:val="restart"/>
            <w:tcBorders>
              <w:tl2br w:val="nil"/>
              <w:tr2bl w:val="nil"/>
            </w:tcBorders>
            <w:shd w:val="clear" w:color="auto" w:fill="auto"/>
            <w:vAlign w:val="center"/>
          </w:tcPr>
          <w:p w14:paraId="4A736323">
            <w:pPr>
              <w:widowControl/>
              <w:spacing w:line="22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规划和选址</w:t>
            </w:r>
          </w:p>
        </w:tc>
        <w:tc>
          <w:tcPr>
            <w:tcW w:w="850" w:type="dxa"/>
            <w:tcBorders>
              <w:tl2br w:val="nil"/>
              <w:tr2bl w:val="nil"/>
            </w:tcBorders>
            <w:shd w:val="clear" w:color="auto" w:fill="auto"/>
            <w:vAlign w:val="center"/>
          </w:tcPr>
          <w:p w14:paraId="1BECAE03">
            <w:pPr>
              <w:widowControl/>
              <w:spacing w:line="22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大型</w:t>
            </w:r>
          </w:p>
        </w:tc>
        <w:tc>
          <w:tcPr>
            <w:tcW w:w="6607" w:type="dxa"/>
            <w:tcBorders>
              <w:tl2br w:val="nil"/>
              <w:tr2bl w:val="nil"/>
            </w:tcBorders>
            <w:shd w:val="clear" w:color="auto" w:fill="auto"/>
            <w:vAlign w:val="center"/>
          </w:tcPr>
          <w:p w14:paraId="376767C8">
            <w:pPr>
              <w:widowControl/>
              <w:spacing w:line="260" w:lineRule="exact"/>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大、中城市规划和大型企业选址的供水水源可行性研究及水资源评价。</w:t>
            </w:r>
          </w:p>
        </w:tc>
        <w:tc>
          <w:tcPr>
            <w:tcW w:w="1330" w:type="dxa"/>
            <w:vMerge w:val="restart"/>
            <w:tcBorders>
              <w:tl2br w:val="nil"/>
              <w:tr2bl w:val="nil"/>
            </w:tcBorders>
            <w:shd w:val="clear" w:color="auto" w:fill="auto"/>
            <w:vAlign w:val="center"/>
          </w:tcPr>
          <w:p w14:paraId="3DE36B94">
            <w:pPr>
              <w:widowControl/>
              <w:spacing w:line="260" w:lineRule="exact"/>
              <w:textAlignment w:val="center"/>
              <w:rPr>
                <w:rFonts w:asciiTheme="minorEastAsia" w:hAnsiTheme="minorEastAsia" w:cstheme="minorEastAsia"/>
                <w:color w:val="000000" w:themeColor="text1"/>
                <w:sz w:val="20"/>
                <w:szCs w:val="20"/>
              </w:rPr>
            </w:pPr>
          </w:p>
        </w:tc>
      </w:tr>
      <w:tr w14:paraId="0FC51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vMerge w:val="continue"/>
            <w:tcBorders>
              <w:tl2br w:val="nil"/>
              <w:tr2bl w:val="nil"/>
            </w:tcBorders>
            <w:shd w:val="clear" w:color="auto" w:fill="auto"/>
            <w:vAlign w:val="center"/>
          </w:tcPr>
          <w:p w14:paraId="4A3D6E28">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7D4EE3CD">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5D6D8302">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607" w:type="dxa"/>
            <w:tcBorders>
              <w:tl2br w:val="nil"/>
              <w:tr2bl w:val="nil"/>
            </w:tcBorders>
            <w:shd w:val="clear" w:color="auto" w:fill="auto"/>
            <w:vAlign w:val="center"/>
          </w:tcPr>
          <w:p w14:paraId="3B74B3CD">
            <w:pPr>
              <w:widowControl/>
              <w:spacing w:line="26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小城市规划和中、小型企业选址的供水水源可行性研究及水资源评价。</w:t>
            </w:r>
          </w:p>
        </w:tc>
        <w:tc>
          <w:tcPr>
            <w:tcW w:w="1330" w:type="dxa"/>
            <w:vMerge w:val="continue"/>
            <w:tcBorders>
              <w:tl2br w:val="nil"/>
              <w:tr2bl w:val="nil"/>
            </w:tcBorders>
            <w:shd w:val="clear" w:color="auto" w:fill="auto"/>
          </w:tcPr>
          <w:p w14:paraId="20665AFA">
            <w:pPr>
              <w:widowControl/>
              <w:spacing w:line="260" w:lineRule="exact"/>
              <w:jc w:val="center"/>
              <w:textAlignment w:val="center"/>
              <w:rPr>
                <w:rFonts w:asciiTheme="minorEastAsia" w:hAnsiTheme="minorEastAsia" w:cstheme="minorEastAsia"/>
                <w:color w:val="000000" w:themeColor="text1"/>
                <w:sz w:val="20"/>
                <w:szCs w:val="20"/>
              </w:rPr>
            </w:pPr>
          </w:p>
        </w:tc>
      </w:tr>
      <w:tr w14:paraId="73F80E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vMerge w:val="restart"/>
            <w:tcBorders>
              <w:tl2br w:val="nil"/>
              <w:tr2bl w:val="nil"/>
            </w:tcBorders>
            <w:shd w:val="clear" w:color="auto" w:fill="auto"/>
            <w:vAlign w:val="center"/>
          </w:tcPr>
          <w:p w14:paraId="3F62E8D6">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2</w:t>
            </w:r>
          </w:p>
        </w:tc>
        <w:tc>
          <w:tcPr>
            <w:tcW w:w="850" w:type="dxa"/>
            <w:vMerge w:val="restart"/>
            <w:tcBorders>
              <w:tl2br w:val="nil"/>
              <w:tr2bl w:val="nil"/>
            </w:tcBorders>
            <w:shd w:val="clear" w:color="auto" w:fill="auto"/>
            <w:vAlign w:val="center"/>
          </w:tcPr>
          <w:p w14:paraId="7C619C71">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供水量</w:t>
            </w:r>
          </w:p>
        </w:tc>
        <w:tc>
          <w:tcPr>
            <w:tcW w:w="850" w:type="dxa"/>
            <w:tcBorders>
              <w:tl2br w:val="nil"/>
              <w:tr2bl w:val="nil"/>
            </w:tcBorders>
            <w:shd w:val="clear" w:color="auto" w:fill="auto"/>
            <w:vAlign w:val="center"/>
          </w:tcPr>
          <w:p w14:paraId="0E6E4521">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w:t>
            </w:r>
          </w:p>
        </w:tc>
        <w:tc>
          <w:tcPr>
            <w:tcW w:w="6607" w:type="dxa"/>
            <w:tcBorders>
              <w:tl2br w:val="nil"/>
              <w:tr2bl w:val="nil"/>
            </w:tcBorders>
            <w:shd w:val="clear" w:color="auto" w:fill="auto"/>
            <w:vAlign w:val="center"/>
          </w:tcPr>
          <w:p w14:paraId="04D5CF36">
            <w:pPr>
              <w:widowControl/>
              <w:spacing w:line="26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供水量10000m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/d以上的水源勘察和评价。</w:t>
            </w:r>
          </w:p>
        </w:tc>
        <w:tc>
          <w:tcPr>
            <w:tcW w:w="1330" w:type="dxa"/>
            <w:vMerge w:val="continue"/>
            <w:tcBorders>
              <w:tl2br w:val="nil"/>
              <w:tr2bl w:val="nil"/>
            </w:tcBorders>
            <w:shd w:val="clear" w:color="auto" w:fill="auto"/>
          </w:tcPr>
          <w:p w14:paraId="441A8DEF">
            <w:pPr>
              <w:widowControl/>
              <w:spacing w:line="260" w:lineRule="exact"/>
              <w:jc w:val="center"/>
              <w:textAlignment w:val="center"/>
              <w:rPr>
                <w:rFonts w:asciiTheme="minorEastAsia" w:hAnsiTheme="minorEastAsia" w:cstheme="minorEastAsia"/>
                <w:color w:val="000000" w:themeColor="text1"/>
                <w:sz w:val="20"/>
                <w:szCs w:val="20"/>
              </w:rPr>
            </w:pPr>
          </w:p>
        </w:tc>
      </w:tr>
      <w:tr w14:paraId="190BBC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vMerge w:val="continue"/>
            <w:tcBorders>
              <w:tl2br w:val="nil"/>
              <w:tr2bl w:val="nil"/>
            </w:tcBorders>
            <w:shd w:val="clear" w:color="auto" w:fill="auto"/>
            <w:vAlign w:val="center"/>
          </w:tcPr>
          <w:p w14:paraId="4E94E6C1">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23A22E9D">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49111910">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607" w:type="dxa"/>
            <w:tcBorders>
              <w:tl2br w:val="nil"/>
              <w:tr2bl w:val="nil"/>
            </w:tcBorders>
            <w:shd w:val="clear" w:color="auto" w:fill="auto"/>
            <w:vAlign w:val="center"/>
          </w:tcPr>
          <w:p w14:paraId="45FF22EE">
            <w:pPr>
              <w:widowControl/>
              <w:spacing w:line="26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供水量2000m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/d以上、10000m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/d以下的水源勘察及评价。</w:t>
            </w:r>
          </w:p>
        </w:tc>
        <w:tc>
          <w:tcPr>
            <w:tcW w:w="1330" w:type="dxa"/>
            <w:vMerge w:val="continue"/>
            <w:tcBorders>
              <w:tl2br w:val="nil"/>
              <w:tr2bl w:val="nil"/>
            </w:tcBorders>
            <w:shd w:val="clear" w:color="auto" w:fill="auto"/>
          </w:tcPr>
          <w:p w14:paraId="5414A685">
            <w:pPr>
              <w:widowControl/>
              <w:spacing w:line="260" w:lineRule="exact"/>
              <w:jc w:val="center"/>
              <w:textAlignment w:val="center"/>
              <w:rPr>
                <w:rFonts w:asciiTheme="minorEastAsia" w:hAnsiTheme="minorEastAsia" w:cstheme="minorEastAsia"/>
                <w:color w:val="000000" w:themeColor="text1"/>
                <w:sz w:val="20"/>
                <w:szCs w:val="20"/>
              </w:rPr>
            </w:pPr>
          </w:p>
        </w:tc>
      </w:tr>
      <w:tr w14:paraId="021293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vMerge w:val="continue"/>
            <w:tcBorders>
              <w:tl2br w:val="nil"/>
              <w:tr2bl w:val="nil"/>
            </w:tcBorders>
            <w:shd w:val="clear" w:color="auto" w:fill="auto"/>
            <w:vAlign w:val="center"/>
          </w:tcPr>
          <w:p w14:paraId="0214BF67">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25F24ABB">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6386E63C">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607" w:type="dxa"/>
            <w:tcBorders>
              <w:tl2br w:val="nil"/>
              <w:tr2bl w:val="nil"/>
            </w:tcBorders>
            <w:shd w:val="clear" w:color="auto" w:fill="auto"/>
            <w:vAlign w:val="center"/>
          </w:tcPr>
          <w:p w14:paraId="636C3326">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水文地质条件简单，供水量2000m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/d以下的水源勘察和评价。</w:t>
            </w:r>
          </w:p>
        </w:tc>
        <w:tc>
          <w:tcPr>
            <w:tcW w:w="1330" w:type="dxa"/>
            <w:vMerge w:val="continue"/>
            <w:tcBorders>
              <w:tl2br w:val="nil"/>
              <w:tr2bl w:val="nil"/>
            </w:tcBorders>
            <w:shd w:val="clear" w:color="auto" w:fill="auto"/>
          </w:tcPr>
          <w:p w14:paraId="0638FD39">
            <w:pPr>
              <w:widowControl/>
              <w:spacing w:line="260" w:lineRule="exact"/>
              <w:jc w:val="center"/>
              <w:textAlignment w:val="center"/>
              <w:rPr>
                <w:rFonts w:asciiTheme="minorEastAsia" w:hAnsiTheme="minorEastAsia" w:cstheme="minorEastAsia"/>
                <w:color w:val="000000" w:themeColor="text1"/>
                <w:sz w:val="20"/>
                <w:szCs w:val="20"/>
              </w:rPr>
            </w:pPr>
          </w:p>
        </w:tc>
      </w:tr>
      <w:tr w14:paraId="2F90F0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vMerge w:val="restart"/>
            <w:tcBorders>
              <w:tl2br w:val="nil"/>
              <w:tr2bl w:val="nil"/>
            </w:tcBorders>
            <w:shd w:val="clear" w:color="auto" w:fill="auto"/>
            <w:vAlign w:val="center"/>
          </w:tcPr>
          <w:p w14:paraId="69AD35DA">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3</w:t>
            </w:r>
          </w:p>
        </w:tc>
        <w:tc>
          <w:tcPr>
            <w:tcW w:w="850" w:type="dxa"/>
            <w:vMerge w:val="restart"/>
            <w:tcBorders>
              <w:tl2br w:val="nil"/>
              <w:tr2bl w:val="nil"/>
            </w:tcBorders>
            <w:shd w:val="clear" w:color="auto" w:fill="auto"/>
            <w:vAlign w:val="center"/>
          </w:tcPr>
          <w:p w14:paraId="575DCCBB">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水文地质条件</w:t>
            </w:r>
          </w:p>
        </w:tc>
        <w:tc>
          <w:tcPr>
            <w:tcW w:w="850" w:type="dxa"/>
            <w:tcBorders>
              <w:tl2br w:val="nil"/>
              <w:tr2bl w:val="nil"/>
            </w:tcBorders>
            <w:shd w:val="clear" w:color="auto" w:fill="auto"/>
            <w:vAlign w:val="center"/>
          </w:tcPr>
          <w:p w14:paraId="252FE71B">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w:t>
            </w:r>
          </w:p>
        </w:tc>
        <w:tc>
          <w:tcPr>
            <w:tcW w:w="6607" w:type="dxa"/>
            <w:tcBorders>
              <w:tl2br w:val="nil"/>
              <w:tr2bl w:val="nil"/>
            </w:tcBorders>
            <w:shd w:val="clear" w:color="auto" w:fill="auto"/>
            <w:vAlign w:val="center"/>
          </w:tcPr>
          <w:p w14:paraId="255FE6FC">
            <w:pPr>
              <w:widowControl/>
              <w:spacing w:line="26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水文地质条件复杂的水资源勘察和评价。</w:t>
            </w:r>
          </w:p>
        </w:tc>
        <w:tc>
          <w:tcPr>
            <w:tcW w:w="1330" w:type="dxa"/>
            <w:vMerge w:val="continue"/>
            <w:tcBorders>
              <w:tl2br w:val="nil"/>
              <w:tr2bl w:val="nil"/>
            </w:tcBorders>
            <w:shd w:val="clear" w:color="auto" w:fill="auto"/>
          </w:tcPr>
          <w:p w14:paraId="2E9CC7D7">
            <w:pPr>
              <w:widowControl/>
              <w:spacing w:line="260" w:lineRule="exact"/>
              <w:jc w:val="center"/>
              <w:textAlignment w:val="center"/>
              <w:rPr>
                <w:rFonts w:asciiTheme="minorEastAsia" w:hAnsiTheme="minorEastAsia" w:cstheme="minorEastAsia"/>
                <w:color w:val="000000" w:themeColor="text1"/>
                <w:sz w:val="20"/>
                <w:szCs w:val="20"/>
              </w:rPr>
            </w:pPr>
          </w:p>
        </w:tc>
      </w:tr>
      <w:tr w14:paraId="28F9B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vMerge w:val="continue"/>
            <w:tcBorders>
              <w:tl2br w:val="nil"/>
              <w:tr2bl w:val="nil"/>
            </w:tcBorders>
            <w:shd w:val="clear" w:color="auto" w:fill="auto"/>
            <w:vAlign w:val="center"/>
          </w:tcPr>
          <w:p w14:paraId="65237B9C">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73C1940E">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03453AD7">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607" w:type="dxa"/>
            <w:tcBorders>
              <w:tl2br w:val="nil"/>
              <w:tr2bl w:val="nil"/>
            </w:tcBorders>
            <w:shd w:val="clear" w:color="auto" w:fill="auto"/>
            <w:vAlign w:val="center"/>
          </w:tcPr>
          <w:p w14:paraId="6A15EC49">
            <w:pPr>
              <w:widowControl/>
              <w:spacing w:line="26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水文地质条件中等复杂的水资源勘察和评价。</w:t>
            </w:r>
          </w:p>
        </w:tc>
        <w:tc>
          <w:tcPr>
            <w:tcW w:w="1330" w:type="dxa"/>
            <w:vMerge w:val="continue"/>
            <w:tcBorders>
              <w:tl2br w:val="nil"/>
              <w:tr2bl w:val="nil"/>
            </w:tcBorders>
            <w:shd w:val="clear" w:color="auto" w:fill="auto"/>
          </w:tcPr>
          <w:p w14:paraId="581549CF">
            <w:pPr>
              <w:widowControl/>
              <w:spacing w:line="260" w:lineRule="exact"/>
              <w:jc w:val="center"/>
              <w:textAlignment w:val="center"/>
              <w:rPr>
                <w:rFonts w:asciiTheme="minorEastAsia" w:hAnsiTheme="minorEastAsia" w:cstheme="minorEastAsia"/>
                <w:color w:val="000000" w:themeColor="text1"/>
                <w:sz w:val="20"/>
                <w:szCs w:val="20"/>
              </w:rPr>
            </w:pPr>
          </w:p>
        </w:tc>
      </w:tr>
      <w:tr w14:paraId="55613D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vMerge w:val="restart"/>
            <w:tcBorders>
              <w:tl2br w:val="nil"/>
              <w:tr2bl w:val="nil"/>
            </w:tcBorders>
            <w:shd w:val="clear" w:color="auto" w:fill="auto"/>
            <w:vAlign w:val="center"/>
          </w:tcPr>
          <w:p w14:paraId="7E440CEB">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4</w:t>
            </w:r>
          </w:p>
        </w:tc>
        <w:tc>
          <w:tcPr>
            <w:tcW w:w="850" w:type="dxa"/>
            <w:vMerge w:val="restart"/>
            <w:tcBorders>
              <w:tl2br w:val="nil"/>
              <w:tr2bl w:val="nil"/>
            </w:tcBorders>
            <w:shd w:val="clear" w:color="auto" w:fill="auto"/>
            <w:vAlign w:val="center"/>
          </w:tcPr>
          <w:p w14:paraId="61766C42">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设计规模</w:t>
            </w:r>
          </w:p>
        </w:tc>
        <w:tc>
          <w:tcPr>
            <w:tcW w:w="850" w:type="dxa"/>
            <w:tcBorders>
              <w:tl2br w:val="nil"/>
              <w:tr2bl w:val="nil"/>
            </w:tcBorders>
            <w:shd w:val="clear" w:color="auto" w:fill="auto"/>
            <w:vAlign w:val="center"/>
          </w:tcPr>
          <w:p w14:paraId="095EDC37">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w:t>
            </w:r>
          </w:p>
        </w:tc>
        <w:tc>
          <w:tcPr>
            <w:tcW w:w="6607" w:type="dxa"/>
            <w:tcBorders>
              <w:tl2br w:val="nil"/>
              <w:tr2bl w:val="nil"/>
            </w:tcBorders>
            <w:shd w:val="clear" w:color="auto" w:fill="auto"/>
            <w:vAlign w:val="center"/>
          </w:tcPr>
          <w:p w14:paraId="6AE79553">
            <w:pPr>
              <w:widowControl/>
              <w:spacing w:line="26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设计规模为大型的建设项目水文地质勘察。</w:t>
            </w:r>
          </w:p>
        </w:tc>
        <w:tc>
          <w:tcPr>
            <w:tcW w:w="1330" w:type="dxa"/>
            <w:vMerge w:val="continue"/>
            <w:tcBorders>
              <w:tl2br w:val="nil"/>
              <w:tr2bl w:val="nil"/>
            </w:tcBorders>
            <w:shd w:val="clear" w:color="auto" w:fill="auto"/>
          </w:tcPr>
          <w:p w14:paraId="5FD39D13">
            <w:pPr>
              <w:widowControl/>
              <w:spacing w:line="260" w:lineRule="exact"/>
              <w:jc w:val="center"/>
              <w:textAlignment w:val="center"/>
              <w:rPr>
                <w:rFonts w:asciiTheme="minorEastAsia" w:hAnsiTheme="minorEastAsia" w:cstheme="minorEastAsia"/>
                <w:color w:val="000000" w:themeColor="text1"/>
                <w:sz w:val="20"/>
                <w:szCs w:val="20"/>
              </w:rPr>
            </w:pPr>
          </w:p>
        </w:tc>
      </w:tr>
      <w:tr w14:paraId="064FEF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vMerge w:val="continue"/>
            <w:tcBorders>
              <w:tl2br w:val="nil"/>
              <w:tr2bl w:val="nil"/>
            </w:tcBorders>
            <w:shd w:val="clear" w:color="auto" w:fill="auto"/>
            <w:vAlign w:val="center"/>
          </w:tcPr>
          <w:p w14:paraId="4A94351E">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663AC741">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47B27D89">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607" w:type="dxa"/>
            <w:tcBorders>
              <w:tl2br w:val="nil"/>
              <w:tr2bl w:val="nil"/>
            </w:tcBorders>
            <w:shd w:val="clear" w:color="auto" w:fill="auto"/>
            <w:vAlign w:val="center"/>
          </w:tcPr>
          <w:p w14:paraId="7095D532">
            <w:pPr>
              <w:widowControl/>
              <w:spacing w:line="26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设计规模为中型的建设项目水文地质勘察。</w:t>
            </w:r>
          </w:p>
        </w:tc>
        <w:tc>
          <w:tcPr>
            <w:tcW w:w="1330" w:type="dxa"/>
            <w:vMerge w:val="continue"/>
            <w:tcBorders>
              <w:tl2br w:val="nil"/>
              <w:tr2bl w:val="nil"/>
            </w:tcBorders>
            <w:shd w:val="clear" w:color="auto" w:fill="auto"/>
          </w:tcPr>
          <w:p w14:paraId="262126CC">
            <w:pPr>
              <w:widowControl/>
              <w:spacing w:line="260" w:lineRule="exact"/>
              <w:jc w:val="center"/>
              <w:textAlignment w:val="center"/>
              <w:rPr>
                <w:rFonts w:asciiTheme="minorEastAsia" w:hAnsiTheme="minorEastAsia" w:cstheme="minorEastAsia"/>
                <w:color w:val="000000" w:themeColor="text1"/>
                <w:sz w:val="20"/>
                <w:szCs w:val="20"/>
              </w:rPr>
            </w:pPr>
          </w:p>
        </w:tc>
      </w:tr>
      <w:tr w14:paraId="3ACBCB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vMerge w:val="continue"/>
            <w:tcBorders>
              <w:tl2br w:val="nil"/>
              <w:tr2bl w:val="nil"/>
            </w:tcBorders>
            <w:shd w:val="clear" w:color="auto" w:fill="auto"/>
            <w:vAlign w:val="center"/>
          </w:tcPr>
          <w:p w14:paraId="5DFFA510">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05ED5912">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64B792C2">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小型</w:t>
            </w:r>
          </w:p>
        </w:tc>
        <w:tc>
          <w:tcPr>
            <w:tcW w:w="6607" w:type="dxa"/>
            <w:tcBorders>
              <w:tl2br w:val="nil"/>
              <w:tr2bl w:val="nil"/>
            </w:tcBorders>
            <w:shd w:val="clear" w:color="auto" w:fill="auto"/>
            <w:vAlign w:val="center"/>
          </w:tcPr>
          <w:p w14:paraId="3AF3207F">
            <w:pPr>
              <w:widowControl/>
              <w:spacing w:line="26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设计规模为小型的建设项目的水文地质勘察。</w:t>
            </w:r>
          </w:p>
        </w:tc>
        <w:tc>
          <w:tcPr>
            <w:tcW w:w="1330" w:type="dxa"/>
            <w:vMerge w:val="continue"/>
            <w:tcBorders>
              <w:tl2br w:val="nil"/>
              <w:tr2bl w:val="nil"/>
            </w:tcBorders>
            <w:shd w:val="clear" w:color="auto" w:fill="auto"/>
          </w:tcPr>
          <w:p w14:paraId="5C1064A5">
            <w:pPr>
              <w:widowControl/>
              <w:spacing w:line="260" w:lineRule="exact"/>
              <w:jc w:val="center"/>
              <w:textAlignment w:val="center"/>
              <w:rPr>
                <w:rFonts w:asciiTheme="minorEastAsia" w:hAnsiTheme="minorEastAsia" w:cstheme="minorEastAsia"/>
                <w:color w:val="000000" w:themeColor="text1"/>
                <w:sz w:val="20"/>
                <w:szCs w:val="20"/>
              </w:rPr>
            </w:pPr>
          </w:p>
        </w:tc>
      </w:tr>
      <w:tr w14:paraId="254F7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vMerge w:val="restart"/>
            <w:tcBorders>
              <w:tl2br w:val="nil"/>
              <w:tr2bl w:val="nil"/>
            </w:tcBorders>
            <w:shd w:val="clear" w:color="auto" w:fill="auto"/>
            <w:vAlign w:val="center"/>
          </w:tcPr>
          <w:p w14:paraId="369E6F18">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5</w:t>
            </w:r>
          </w:p>
        </w:tc>
        <w:tc>
          <w:tcPr>
            <w:tcW w:w="850" w:type="dxa"/>
            <w:vMerge w:val="restart"/>
            <w:tcBorders>
              <w:tl2br w:val="nil"/>
              <w:tr2bl w:val="nil"/>
            </w:tcBorders>
            <w:shd w:val="clear" w:color="auto" w:fill="auto"/>
            <w:vAlign w:val="center"/>
          </w:tcPr>
          <w:p w14:paraId="436E9B68">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地下水控制</w:t>
            </w:r>
          </w:p>
        </w:tc>
        <w:tc>
          <w:tcPr>
            <w:tcW w:w="850" w:type="dxa"/>
            <w:tcBorders>
              <w:tl2br w:val="nil"/>
              <w:tr2bl w:val="nil"/>
            </w:tcBorders>
            <w:shd w:val="clear" w:color="auto" w:fill="auto"/>
            <w:vAlign w:val="center"/>
          </w:tcPr>
          <w:p w14:paraId="086D9DF9">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w:t>
            </w:r>
          </w:p>
        </w:tc>
        <w:tc>
          <w:tcPr>
            <w:tcW w:w="6607" w:type="dxa"/>
            <w:tcBorders>
              <w:tl2br w:val="nil"/>
              <w:tr2bl w:val="nil"/>
            </w:tcBorders>
            <w:shd w:val="clear" w:color="auto" w:fill="auto"/>
            <w:vAlign w:val="center"/>
          </w:tcPr>
          <w:p w14:paraId="307C4A59">
            <w:pPr>
              <w:widowControl/>
              <w:spacing w:line="26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复杂的降水工程，或同等复杂的止水工程。</w:t>
            </w:r>
          </w:p>
        </w:tc>
        <w:tc>
          <w:tcPr>
            <w:tcW w:w="1330" w:type="dxa"/>
            <w:vMerge w:val="continue"/>
            <w:tcBorders>
              <w:tl2br w:val="nil"/>
              <w:tr2bl w:val="nil"/>
            </w:tcBorders>
            <w:shd w:val="clear" w:color="auto" w:fill="auto"/>
            <w:vAlign w:val="center"/>
          </w:tcPr>
          <w:p w14:paraId="0093C1E4">
            <w:pPr>
              <w:widowControl/>
              <w:spacing w:line="260" w:lineRule="exact"/>
              <w:jc w:val="center"/>
              <w:textAlignment w:val="center"/>
              <w:rPr>
                <w:rFonts w:asciiTheme="minorEastAsia" w:hAnsiTheme="minorEastAsia" w:cstheme="minorEastAsia"/>
                <w:color w:val="000000" w:themeColor="text1"/>
                <w:sz w:val="20"/>
                <w:szCs w:val="20"/>
              </w:rPr>
            </w:pPr>
          </w:p>
        </w:tc>
      </w:tr>
      <w:tr w14:paraId="21C74F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vMerge w:val="continue"/>
            <w:tcBorders>
              <w:tl2br w:val="nil"/>
              <w:tr2bl w:val="nil"/>
            </w:tcBorders>
            <w:shd w:val="clear" w:color="auto" w:fill="auto"/>
            <w:vAlign w:val="center"/>
          </w:tcPr>
          <w:p w14:paraId="62E47CFA">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6CE5171A">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3019C381">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607" w:type="dxa"/>
            <w:tcBorders>
              <w:tl2br w:val="nil"/>
              <w:tr2bl w:val="nil"/>
            </w:tcBorders>
            <w:shd w:val="clear" w:color="auto" w:fill="auto"/>
            <w:vAlign w:val="center"/>
          </w:tcPr>
          <w:p w14:paraId="41FE6C47">
            <w:pPr>
              <w:widowControl/>
              <w:spacing w:line="26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中等及以下的降水工程，或同等复杂的止水工程。</w:t>
            </w:r>
          </w:p>
        </w:tc>
        <w:tc>
          <w:tcPr>
            <w:tcW w:w="1330" w:type="dxa"/>
            <w:vMerge w:val="continue"/>
            <w:tcBorders>
              <w:tl2br w:val="nil"/>
              <w:tr2bl w:val="nil"/>
            </w:tcBorders>
            <w:shd w:val="clear" w:color="auto" w:fill="auto"/>
          </w:tcPr>
          <w:p w14:paraId="3B2DF926">
            <w:pPr>
              <w:widowControl/>
              <w:spacing w:line="260" w:lineRule="exact"/>
              <w:jc w:val="center"/>
              <w:textAlignment w:val="center"/>
              <w:rPr>
                <w:rFonts w:asciiTheme="minorEastAsia" w:hAnsiTheme="minorEastAsia" w:cstheme="minorEastAsia"/>
                <w:color w:val="000000" w:themeColor="text1"/>
                <w:sz w:val="20"/>
                <w:szCs w:val="20"/>
              </w:rPr>
            </w:pPr>
          </w:p>
        </w:tc>
      </w:tr>
      <w:tr w14:paraId="0BD1D1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57" w:type="dxa"/>
            <w:bottom w:w="57" w:type="dxa"/>
            <w:right w:w="57" w:type="dxa"/>
          </w:tblCellMar>
        </w:tblPrEx>
        <w:trPr>
          <w:trHeight w:val="737" w:hRule="atLeast"/>
          <w:jc w:val="center"/>
        </w:trPr>
        <w:tc>
          <w:tcPr>
            <w:tcW w:w="567" w:type="dxa"/>
            <w:tcBorders>
              <w:tl2br w:val="nil"/>
              <w:tr2bl w:val="nil"/>
            </w:tcBorders>
            <w:shd w:val="clear" w:color="auto" w:fill="auto"/>
            <w:vAlign w:val="center"/>
          </w:tcPr>
          <w:p w14:paraId="0CA1300B">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6</w:t>
            </w:r>
          </w:p>
        </w:tc>
        <w:tc>
          <w:tcPr>
            <w:tcW w:w="850" w:type="dxa"/>
            <w:tcBorders>
              <w:tl2br w:val="nil"/>
              <w:tr2bl w:val="nil"/>
            </w:tcBorders>
            <w:shd w:val="clear" w:color="auto" w:fill="auto"/>
            <w:vAlign w:val="center"/>
          </w:tcPr>
          <w:p w14:paraId="046C68D7">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其他</w:t>
            </w:r>
          </w:p>
        </w:tc>
        <w:tc>
          <w:tcPr>
            <w:tcW w:w="850" w:type="dxa"/>
            <w:tcBorders>
              <w:tl2br w:val="nil"/>
              <w:tr2bl w:val="nil"/>
            </w:tcBorders>
            <w:shd w:val="clear" w:color="auto" w:fill="auto"/>
            <w:vAlign w:val="center"/>
          </w:tcPr>
          <w:p w14:paraId="52543ADC">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w:t>
            </w:r>
          </w:p>
        </w:tc>
        <w:tc>
          <w:tcPr>
            <w:tcW w:w="6607" w:type="dxa"/>
            <w:tcBorders>
              <w:tl2br w:val="nil"/>
              <w:tr2bl w:val="nil"/>
            </w:tcBorders>
            <w:shd w:val="clear" w:color="auto" w:fill="auto"/>
            <w:vAlign w:val="center"/>
          </w:tcPr>
          <w:p w14:paraId="0CBD0660">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p>
          <w:p w14:paraId="1EB07678">
            <w:pPr>
              <w:widowControl/>
              <w:spacing w:line="26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（1）国家重点项目、国外投资或中外合资项目的水源勘察和评价；</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w:t>
            </w:r>
            <w:r>
              <w:rPr>
                <w:rFonts w:hint="eastAsia" w:asciiTheme="minorEastAsia" w:hAnsiTheme="minorEastAsia" w:cstheme="minorEastAsia"/>
                <w:color w:val="000000"/>
                <w:spacing w:val="-9"/>
                <w:kern w:val="0"/>
                <w:sz w:val="20"/>
                <w:szCs w:val="20"/>
              </w:rPr>
              <w:t>干旱地区、贫水地区、未开发地区水资源评价。</w:t>
            </w:r>
          </w:p>
        </w:tc>
        <w:tc>
          <w:tcPr>
            <w:tcW w:w="1330" w:type="dxa"/>
            <w:vMerge w:val="continue"/>
            <w:tcBorders>
              <w:tl2br w:val="nil"/>
              <w:tr2bl w:val="nil"/>
            </w:tcBorders>
            <w:shd w:val="clear" w:color="auto" w:fill="auto"/>
          </w:tcPr>
          <w:p w14:paraId="55F07C33">
            <w:pPr>
              <w:widowControl/>
              <w:spacing w:line="260" w:lineRule="exact"/>
              <w:jc w:val="center"/>
              <w:textAlignment w:val="center"/>
              <w:rPr>
                <w:rFonts w:asciiTheme="minorEastAsia" w:hAnsiTheme="minorEastAsia" w:cstheme="minorEastAsia"/>
                <w:color w:val="000000" w:themeColor="text1"/>
                <w:sz w:val="20"/>
                <w:szCs w:val="20"/>
              </w:rPr>
            </w:pPr>
          </w:p>
        </w:tc>
      </w:tr>
    </w:tbl>
    <w:p w14:paraId="70EE19A0">
      <w:pPr>
        <w:spacing w:line="220" w:lineRule="exact"/>
        <w:jc w:val="center"/>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1F66FF24">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九、城市园林专业</w:t>
      </w:r>
    </w:p>
    <w:tbl>
      <w:tblPr>
        <w:tblStyle w:val="7"/>
        <w:tblW w:w="1000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13" w:type="dxa"/>
          <w:left w:w="57" w:type="dxa"/>
          <w:bottom w:w="57" w:type="dxa"/>
          <w:right w:w="57" w:type="dxa"/>
        </w:tblCellMar>
      </w:tblPr>
      <w:tblGrid>
        <w:gridCol w:w="567"/>
        <w:gridCol w:w="850"/>
        <w:gridCol w:w="850"/>
        <w:gridCol w:w="6323"/>
        <w:gridCol w:w="1418"/>
      </w:tblGrid>
      <w:tr w14:paraId="4EC69E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exact"/>
          <w:tblHeader/>
          <w:jc w:val="center"/>
        </w:trPr>
        <w:tc>
          <w:tcPr>
            <w:tcW w:w="567" w:type="dxa"/>
            <w:tcBorders>
              <w:tl2br w:val="nil"/>
              <w:tr2bl w:val="nil"/>
            </w:tcBorders>
            <w:shd w:val="clear" w:color="auto" w:fill="auto"/>
            <w:vAlign w:val="center"/>
          </w:tcPr>
          <w:p w14:paraId="40D47C77">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序号</w:t>
            </w:r>
          </w:p>
        </w:tc>
        <w:tc>
          <w:tcPr>
            <w:tcW w:w="850" w:type="dxa"/>
            <w:tcBorders>
              <w:tl2br w:val="nil"/>
              <w:tr2bl w:val="nil"/>
            </w:tcBorders>
            <w:shd w:val="clear" w:color="auto" w:fill="auto"/>
            <w:vAlign w:val="center"/>
          </w:tcPr>
          <w:p w14:paraId="28F72873">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4E69DA0F">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类型</w:t>
            </w:r>
          </w:p>
        </w:tc>
        <w:tc>
          <w:tcPr>
            <w:tcW w:w="850" w:type="dxa"/>
            <w:tcBorders>
              <w:tl2br w:val="nil"/>
              <w:tr2bl w:val="nil"/>
            </w:tcBorders>
            <w:shd w:val="clear" w:color="auto" w:fill="auto"/>
            <w:vAlign w:val="center"/>
          </w:tcPr>
          <w:p w14:paraId="1F1BDE5F">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480AB3EE">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规模</w:t>
            </w:r>
          </w:p>
        </w:tc>
        <w:tc>
          <w:tcPr>
            <w:tcW w:w="6323" w:type="dxa"/>
            <w:tcBorders>
              <w:tl2br w:val="nil"/>
              <w:tr2bl w:val="nil"/>
            </w:tcBorders>
            <w:shd w:val="clear" w:color="auto" w:fill="auto"/>
            <w:vAlign w:val="center"/>
          </w:tcPr>
          <w:p w14:paraId="2FA7FD2F">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参考标准</w:t>
            </w:r>
          </w:p>
        </w:tc>
        <w:tc>
          <w:tcPr>
            <w:tcW w:w="1418" w:type="dxa"/>
            <w:tcBorders>
              <w:tl2br w:val="nil"/>
              <w:tr2bl w:val="nil"/>
            </w:tcBorders>
            <w:shd w:val="clear" w:color="auto" w:fill="auto"/>
            <w:vAlign w:val="center"/>
          </w:tcPr>
          <w:p w14:paraId="3C96EEA1">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备  注</w:t>
            </w:r>
          </w:p>
        </w:tc>
      </w:tr>
      <w:tr w14:paraId="12250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850" w:hRule="atLeast"/>
          <w:jc w:val="center"/>
        </w:trPr>
        <w:tc>
          <w:tcPr>
            <w:tcW w:w="567" w:type="dxa"/>
            <w:vMerge w:val="restart"/>
            <w:tcBorders>
              <w:tl2br w:val="nil"/>
              <w:tr2bl w:val="nil"/>
            </w:tcBorders>
            <w:shd w:val="clear" w:color="auto" w:fill="auto"/>
            <w:vAlign w:val="center"/>
          </w:tcPr>
          <w:p w14:paraId="4F2D6995">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w:t>
            </w:r>
          </w:p>
        </w:tc>
        <w:tc>
          <w:tcPr>
            <w:tcW w:w="850" w:type="dxa"/>
            <w:vMerge w:val="restart"/>
            <w:tcBorders>
              <w:tl2br w:val="nil"/>
              <w:tr2bl w:val="nil"/>
            </w:tcBorders>
            <w:shd w:val="clear" w:color="auto" w:fill="auto"/>
            <w:vAlign w:val="center"/>
          </w:tcPr>
          <w:p w14:paraId="36F43A5E">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综合性</w:t>
            </w:r>
          </w:p>
          <w:p w14:paraId="42575070">
            <w:pPr>
              <w:widowControl/>
              <w:spacing w:line="22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工程</w:t>
            </w:r>
          </w:p>
        </w:tc>
        <w:tc>
          <w:tcPr>
            <w:tcW w:w="850" w:type="dxa"/>
            <w:tcBorders>
              <w:tl2br w:val="nil"/>
              <w:tr2bl w:val="nil"/>
            </w:tcBorders>
            <w:shd w:val="clear" w:color="auto" w:fill="auto"/>
            <w:vAlign w:val="center"/>
          </w:tcPr>
          <w:p w14:paraId="0601760B">
            <w:pPr>
              <w:widowControl/>
              <w:spacing w:line="220" w:lineRule="exact"/>
              <w:jc w:val="center"/>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大型</w:t>
            </w:r>
          </w:p>
        </w:tc>
        <w:tc>
          <w:tcPr>
            <w:tcW w:w="6323" w:type="dxa"/>
            <w:tcBorders>
              <w:tl2br w:val="nil"/>
              <w:tr2bl w:val="nil"/>
            </w:tcBorders>
            <w:shd w:val="clear" w:color="auto" w:fill="auto"/>
            <w:vAlign w:val="center"/>
          </w:tcPr>
          <w:p w14:paraId="7DEB45F6">
            <w:pPr>
              <w:widowControl/>
              <w:spacing w:line="240" w:lineRule="exact"/>
              <w:textAlignment w:val="center"/>
              <w:rPr>
                <w:rFonts w:asciiTheme="minorEastAsia" w:hAnsiTheme="minorEastAsia" w:cstheme="minorEastAsia"/>
                <w:color w:val="000000" w:themeColor="text1"/>
                <w:kern w:val="0"/>
                <w:sz w:val="20"/>
                <w:szCs w:val="20"/>
              </w:rPr>
            </w:pPr>
            <w:r>
              <w:rPr>
                <w:rFonts w:hint="eastAsia" w:asciiTheme="minorEastAsia" w:hAnsiTheme="minorEastAsia" w:cstheme="minorEastAsia"/>
                <w:color w:val="000000"/>
                <w:kern w:val="0"/>
                <w:sz w:val="20"/>
                <w:szCs w:val="20"/>
              </w:rPr>
              <w:t>占地面积8万m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以上，或工程造价在1200万元以上的园林绿化综合性工程，并完成栽植、铺植、整地、建筑及小品、花坛、园路、水体、水景、喷泉、驳岸、码头、园林设施及设备安装等工程。</w:t>
            </w:r>
          </w:p>
        </w:tc>
        <w:tc>
          <w:tcPr>
            <w:tcW w:w="1418" w:type="dxa"/>
            <w:vMerge w:val="restart"/>
            <w:tcBorders>
              <w:tl2br w:val="nil"/>
              <w:tr2bl w:val="nil"/>
            </w:tcBorders>
            <w:shd w:val="clear" w:color="auto" w:fill="auto"/>
            <w:vAlign w:val="center"/>
          </w:tcPr>
          <w:p w14:paraId="79408128">
            <w:pPr>
              <w:widowControl/>
              <w:spacing w:line="240" w:lineRule="exact"/>
              <w:jc w:val="center"/>
              <w:textAlignment w:val="center"/>
              <w:rPr>
                <w:rFonts w:asciiTheme="minorEastAsia" w:hAnsiTheme="minorEastAsia" w:cstheme="minorEastAsia"/>
                <w:color w:val="000000" w:themeColor="text1"/>
                <w:sz w:val="20"/>
                <w:szCs w:val="20"/>
              </w:rPr>
            </w:pPr>
          </w:p>
        </w:tc>
      </w:tr>
      <w:tr w14:paraId="36273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850" w:hRule="atLeast"/>
          <w:jc w:val="center"/>
        </w:trPr>
        <w:tc>
          <w:tcPr>
            <w:tcW w:w="567" w:type="dxa"/>
            <w:vMerge w:val="continue"/>
            <w:tcBorders>
              <w:tl2br w:val="nil"/>
              <w:tr2bl w:val="nil"/>
            </w:tcBorders>
            <w:shd w:val="clear" w:color="auto" w:fill="auto"/>
            <w:vAlign w:val="center"/>
          </w:tcPr>
          <w:p w14:paraId="47166942">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10C7B801">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1B4A86F6">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323" w:type="dxa"/>
            <w:tcBorders>
              <w:tl2br w:val="nil"/>
              <w:tr2bl w:val="nil"/>
            </w:tcBorders>
            <w:shd w:val="clear" w:color="auto" w:fill="auto"/>
            <w:vAlign w:val="center"/>
          </w:tcPr>
          <w:p w14:paraId="18EADD35">
            <w:pPr>
              <w:widowControl/>
              <w:spacing w:line="24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spacing w:val="-6"/>
                <w:kern w:val="0"/>
                <w:sz w:val="20"/>
                <w:szCs w:val="20"/>
              </w:rPr>
              <w:t>占地面积5万m</w:t>
            </w:r>
            <w:r>
              <w:rPr>
                <w:rFonts w:hint="eastAsia" w:asciiTheme="minorEastAsia" w:hAnsiTheme="minorEastAsia" w:cstheme="minorEastAsia"/>
                <w:color w:val="000000"/>
                <w:spacing w:val="-6"/>
                <w:kern w:val="0"/>
                <w:sz w:val="20"/>
                <w:szCs w:val="20"/>
                <w:vertAlign w:val="superscript"/>
              </w:rPr>
              <w:t>2</w:t>
            </w:r>
            <w:r>
              <w:rPr>
                <w:rFonts w:hint="eastAsia" w:asciiTheme="minorEastAsia" w:hAnsiTheme="minorEastAsia" w:cstheme="minorEastAsia"/>
                <w:color w:val="000000"/>
                <w:spacing w:val="-6"/>
                <w:kern w:val="0"/>
                <w:sz w:val="20"/>
                <w:szCs w:val="20"/>
              </w:rPr>
              <w:t>以上、8万m</w:t>
            </w:r>
            <w:r>
              <w:rPr>
                <w:rFonts w:hint="eastAsia" w:asciiTheme="minorEastAsia" w:hAnsiTheme="minorEastAsia" w:cstheme="minorEastAsia"/>
                <w:color w:val="000000"/>
                <w:spacing w:val="-6"/>
                <w:kern w:val="0"/>
                <w:sz w:val="20"/>
                <w:szCs w:val="20"/>
                <w:vertAlign w:val="superscript"/>
              </w:rPr>
              <w:t>2</w:t>
            </w:r>
            <w:r>
              <w:rPr>
                <w:rFonts w:hint="eastAsia" w:asciiTheme="minorEastAsia" w:hAnsiTheme="minorEastAsia" w:cstheme="minorEastAsia"/>
                <w:color w:val="000000"/>
                <w:spacing w:val="-6"/>
                <w:kern w:val="0"/>
                <w:sz w:val="20"/>
                <w:szCs w:val="20"/>
              </w:rPr>
              <w:t>以下，或工程造价在800万元以上，1200万元以下的园林绿化综合性工程，并完成栽植、铺植、整地、建筑及小品、花坛、园路、水体、水景、喷泉、驳岸、码头、园林设施及设备安装等工程。</w:t>
            </w:r>
          </w:p>
        </w:tc>
        <w:tc>
          <w:tcPr>
            <w:tcW w:w="1418" w:type="dxa"/>
            <w:vMerge w:val="continue"/>
            <w:tcBorders>
              <w:tl2br w:val="nil"/>
              <w:tr2bl w:val="nil"/>
            </w:tcBorders>
            <w:shd w:val="clear" w:color="auto" w:fill="auto"/>
          </w:tcPr>
          <w:p w14:paraId="1F49924E">
            <w:pPr>
              <w:widowControl/>
              <w:spacing w:line="260" w:lineRule="exact"/>
              <w:jc w:val="center"/>
              <w:textAlignment w:val="center"/>
              <w:rPr>
                <w:rFonts w:asciiTheme="minorEastAsia" w:hAnsiTheme="minorEastAsia" w:cstheme="minorEastAsia"/>
                <w:color w:val="000000" w:themeColor="text1"/>
                <w:sz w:val="20"/>
                <w:szCs w:val="20"/>
              </w:rPr>
            </w:pPr>
          </w:p>
        </w:tc>
      </w:tr>
      <w:tr w14:paraId="5C23C1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850" w:hRule="atLeast"/>
          <w:jc w:val="center"/>
        </w:trPr>
        <w:tc>
          <w:tcPr>
            <w:tcW w:w="567" w:type="dxa"/>
            <w:vMerge w:val="continue"/>
            <w:tcBorders>
              <w:tl2br w:val="nil"/>
              <w:tr2bl w:val="nil"/>
            </w:tcBorders>
            <w:shd w:val="clear" w:color="auto" w:fill="auto"/>
            <w:vAlign w:val="center"/>
          </w:tcPr>
          <w:p w14:paraId="7945AD88">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44DDF65A">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2CAD1FD3">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小型</w:t>
            </w:r>
          </w:p>
        </w:tc>
        <w:tc>
          <w:tcPr>
            <w:tcW w:w="6323" w:type="dxa"/>
            <w:tcBorders>
              <w:tl2br w:val="nil"/>
              <w:tr2bl w:val="nil"/>
            </w:tcBorders>
            <w:shd w:val="clear" w:color="auto" w:fill="auto"/>
            <w:vAlign w:val="center"/>
          </w:tcPr>
          <w:p w14:paraId="3DAF739B">
            <w:pPr>
              <w:widowControl/>
              <w:spacing w:line="24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spacing w:val="-6"/>
                <w:kern w:val="0"/>
                <w:sz w:val="20"/>
                <w:szCs w:val="20"/>
              </w:rPr>
              <w:t>占地面积2万m</w:t>
            </w:r>
            <w:r>
              <w:rPr>
                <w:rFonts w:hint="eastAsia" w:asciiTheme="minorEastAsia" w:hAnsiTheme="minorEastAsia" w:cstheme="minorEastAsia"/>
                <w:color w:val="000000"/>
                <w:spacing w:val="-6"/>
                <w:kern w:val="0"/>
                <w:sz w:val="20"/>
                <w:szCs w:val="20"/>
                <w:vertAlign w:val="superscript"/>
              </w:rPr>
              <w:t>2</w:t>
            </w:r>
            <w:r>
              <w:rPr>
                <w:rFonts w:hint="eastAsia" w:asciiTheme="minorEastAsia" w:hAnsiTheme="minorEastAsia" w:cstheme="minorEastAsia"/>
                <w:color w:val="000000"/>
                <w:spacing w:val="-6"/>
                <w:kern w:val="0"/>
                <w:sz w:val="20"/>
                <w:szCs w:val="20"/>
              </w:rPr>
              <w:t>以上、5万m</w:t>
            </w:r>
            <w:r>
              <w:rPr>
                <w:rFonts w:hint="eastAsia" w:asciiTheme="minorEastAsia" w:hAnsiTheme="minorEastAsia" w:cstheme="minorEastAsia"/>
                <w:color w:val="000000"/>
                <w:spacing w:val="-6"/>
                <w:kern w:val="0"/>
                <w:sz w:val="20"/>
                <w:szCs w:val="20"/>
                <w:vertAlign w:val="superscript"/>
              </w:rPr>
              <w:t>2</w:t>
            </w:r>
            <w:r>
              <w:rPr>
                <w:rFonts w:hint="eastAsia" w:asciiTheme="minorEastAsia" w:hAnsiTheme="minorEastAsia" w:cstheme="minorEastAsia"/>
                <w:color w:val="000000"/>
                <w:spacing w:val="-6"/>
                <w:kern w:val="0"/>
                <w:sz w:val="20"/>
                <w:szCs w:val="20"/>
              </w:rPr>
              <w:t>以下，或工程造价在300万元以上、800万元以下的园林绿化综合性工程，并完成栽植、铺植、整地、建筑及小品、花坛、园路、水体、水景、喷泉、驳岸、码头、园林设施及设备安装等工程。</w:t>
            </w:r>
          </w:p>
        </w:tc>
        <w:tc>
          <w:tcPr>
            <w:tcW w:w="1418" w:type="dxa"/>
            <w:vMerge w:val="continue"/>
            <w:tcBorders>
              <w:tl2br w:val="nil"/>
              <w:tr2bl w:val="nil"/>
            </w:tcBorders>
            <w:shd w:val="clear" w:color="auto" w:fill="auto"/>
          </w:tcPr>
          <w:p w14:paraId="6D6D3C9A">
            <w:pPr>
              <w:widowControl/>
              <w:spacing w:line="260" w:lineRule="exact"/>
              <w:jc w:val="center"/>
              <w:textAlignment w:val="center"/>
              <w:rPr>
                <w:rFonts w:asciiTheme="minorEastAsia" w:hAnsiTheme="minorEastAsia" w:cstheme="minorEastAsia"/>
                <w:color w:val="000000" w:themeColor="text1"/>
                <w:sz w:val="20"/>
                <w:szCs w:val="20"/>
              </w:rPr>
            </w:pPr>
          </w:p>
        </w:tc>
      </w:tr>
      <w:tr w14:paraId="0D4E83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29473670">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2</w:t>
            </w:r>
          </w:p>
        </w:tc>
        <w:tc>
          <w:tcPr>
            <w:tcW w:w="850" w:type="dxa"/>
            <w:vMerge w:val="restart"/>
            <w:tcBorders>
              <w:tl2br w:val="nil"/>
              <w:tr2bl w:val="nil"/>
            </w:tcBorders>
            <w:shd w:val="clear" w:color="auto" w:fill="auto"/>
            <w:vAlign w:val="center"/>
          </w:tcPr>
          <w:p w14:paraId="02EB576F">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公园</w:t>
            </w:r>
          </w:p>
        </w:tc>
        <w:tc>
          <w:tcPr>
            <w:tcW w:w="850" w:type="dxa"/>
            <w:tcBorders>
              <w:tl2br w:val="nil"/>
              <w:tr2bl w:val="nil"/>
            </w:tcBorders>
            <w:shd w:val="clear" w:color="auto" w:fill="auto"/>
            <w:vAlign w:val="center"/>
          </w:tcPr>
          <w:p w14:paraId="423EAC9D">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w:t>
            </w:r>
          </w:p>
        </w:tc>
        <w:tc>
          <w:tcPr>
            <w:tcW w:w="6323" w:type="dxa"/>
            <w:tcBorders>
              <w:tl2br w:val="nil"/>
              <w:tr2bl w:val="nil"/>
            </w:tcBorders>
            <w:shd w:val="clear" w:color="auto" w:fill="auto"/>
            <w:vAlign w:val="center"/>
          </w:tcPr>
          <w:p w14:paraId="015CFBE2">
            <w:pPr>
              <w:widowControl/>
              <w:spacing w:line="24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占地面积8万m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以上，且工程造价在1200万元以上的公园、游园等公共绿地。</w:t>
            </w:r>
          </w:p>
        </w:tc>
        <w:tc>
          <w:tcPr>
            <w:tcW w:w="1418" w:type="dxa"/>
            <w:vMerge w:val="continue"/>
            <w:tcBorders>
              <w:tl2br w:val="nil"/>
              <w:tr2bl w:val="nil"/>
            </w:tcBorders>
            <w:shd w:val="clear" w:color="auto" w:fill="auto"/>
          </w:tcPr>
          <w:p w14:paraId="63598464">
            <w:pPr>
              <w:widowControl/>
              <w:spacing w:line="260" w:lineRule="exact"/>
              <w:jc w:val="center"/>
              <w:textAlignment w:val="center"/>
              <w:rPr>
                <w:rFonts w:asciiTheme="minorEastAsia" w:hAnsiTheme="minorEastAsia" w:cstheme="minorEastAsia"/>
                <w:color w:val="000000" w:themeColor="text1"/>
                <w:sz w:val="20"/>
                <w:szCs w:val="20"/>
              </w:rPr>
            </w:pPr>
          </w:p>
        </w:tc>
      </w:tr>
      <w:tr w14:paraId="73326D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53B33571">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45BD1854">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7F6152F9">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323" w:type="dxa"/>
            <w:tcBorders>
              <w:tl2br w:val="nil"/>
              <w:tr2bl w:val="nil"/>
            </w:tcBorders>
            <w:shd w:val="clear" w:color="auto" w:fill="auto"/>
            <w:vAlign w:val="center"/>
          </w:tcPr>
          <w:p w14:paraId="1E42193C">
            <w:pPr>
              <w:widowControl/>
              <w:spacing w:line="24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占地面积5万m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以上、8万m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以下，或工程造价在800万元以上、1200万元以下的公园、游园等公共绿地。</w:t>
            </w:r>
          </w:p>
        </w:tc>
        <w:tc>
          <w:tcPr>
            <w:tcW w:w="1418" w:type="dxa"/>
            <w:vMerge w:val="continue"/>
            <w:tcBorders>
              <w:tl2br w:val="nil"/>
              <w:tr2bl w:val="nil"/>
            </w:tcBorders>
            <w:shd w:val="clear" w:color="auto" w:fill="auto"/>
          </w:tcPr>
          <w:p w14:paraId="73C1E75C">
            <w:pPr>
              <w:widowControl/>
              <w:spacing w:line="260" w:lineRule="exact"/>
              <w:jc w:val="center"/>
              <w:textAlignment w:val="center"/>
              <w:rPr>
                <w:rFonts w:asciiTheme="minorEastAsia" w:hAnsiTheme="minorEastAsia" w:cstheme="minorEastAsia"/>
                <w:color w:val="000000" w:themeColor="text1"/>
                <w:sz w:val="20"/>
                <w:szCs w:val="20"/>
              </w:rPr>
            </w:pPr>
          </w:p>
        </w:tc>
      </w:tr>
      <w:tr w14:paraId="56FB36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4323CD68">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54907971">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4FBEB654">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323" w:type="dxa"/>
            <w:tcBorders>
              <w:tl2br w:val="nil"/>
              <w:tr2bl w:val="nil"/>
            </w:tcBorders>
            <w:shd w:val="clear" w:color="auto" w:fill="auto"/>
            <w:vAlign w:val="center"/>
          </w:tcPr>
          <w:p w14:paraId="1EEC1E2A">
            <w:pPr>
              <w:widowControl/>
              <w:spacing w:line="24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占地面积2万m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以上、5万m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以下，或工程造价在300万元以上、800万元以下的公园、游园等公共绿地。</w:t>
            </w:r>
          </w:p>
        </w:tc>
        <w:tc>
          <w:tcPr>
            <w:tcW w:w="1418" w:type="dxa"/>
            <w:vMerge w:val="continue"/>
            <w:tcBorders>
              <w:tl2br w:val="nil"/>
              <w:tr2bl w:val="nil"/>
            </w:tcBorders>
            <w:shd w:val="clear" w:color="auto" w:fill="auto"/>
          </w:tcPr>
          <w:p w14:paraId="4F449AAA">
            <w:pPr>
              <w:widowControl/>
              <w:spacing w:line="260" w:lineRule="exact"/>
              <w:jc w:val="center"/>
              <w:textAlignment w:val="center"/>
              <w:rPr>
                <w:rFonts w:asciiTheme="minorEastAsia" w:hAnsiTheme="minorEastAsia" w:cstheme="minorEastAsia"/>
                <w:color w:val="000000" w:themeColor="text1"/>
                <w:sz w:val="20"/>
                <w:szCs w:val="20"/>
              </w:rPr>
            </w:pPr>
          </w:p>
        </w:tc>
      </w:tr>
      <w:tr w14:paraId="26B3D9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198EA860">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3</w:t>
            </w:r>
          </w:p>
        </w:tc>
        <w:tc>
          <w:tcPr>
            <w:tcW w:w="850" w:type="dxa"/>
            <w:vMerge w:val="restart"/>
            <w:tcBorders>
              <w:tl2br w:val="nil"/>
              <w:tr2bl w:val="nil"/>
            </w:tcBorders>
            <w:shd w:val="clear" w:color="auto" w:fill="auto"/>
            <w:vAlign w:val="center"/>
          </w:tcPr>
          <w:p w14:paraId="6AA2B741">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主干道</w:t>
            </w:r>
          </w:p>
          <w:p w14:paraId="0D154BD6">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绿化、绿地</w:t>
            </w:r>
          </w:p>
        </w:tc>
        <w:tc>
          <w:tcPr>
            <w:tcW w:w="850" w:type="dxa"/>
            <w:tcBorders>
              <w:tl2br w:val="nil"/>
              <w:tr2bl w:val="nil"/>
            </w:tcBorders>
            <w:shd w:val="clear" w:color="auto" w:fill="auto"/>
            <w:vAlign w:val="center"/>
          </w:tcPr>
          <w:p w14:paraId="6BB5B3EF">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323" w:type="dxa"/>
            <w:tcBorders>
              <w:tl2br w:val="nil"/>
              <w:tr2bl w:val="nil"/>
            </w:tcBorders>
            <w:shd w:val="clear" w:color="auto" w:fill="auto"/>
            <w:vAlign w:val="center"/>
          </w:tcPr>
          <w:p w14:paraId="173201CB">
            <w:pPr>
              <w:widowControl/>
              <w:spacing w:line="24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占地面积8万m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以上，且工程造价在1000万元以上的主干道绿化、道路绿地、居住区绿地、单位附属绿地。</w:t>
            </w:r>
          </w:p>
        </w:tc>
        <w:tc>
          <w:tcPr>
            <w:tcW w:w="1418" w:type="dxa"/>
            <w:vMerge w:val="continue"/>
            <w:tcBorders>
              <w:tl2br w:val="nil"/>
              <w:tr2bl w:val="nil"/>
            </w:tcBorders>
            <w:shd w:val="clear" w:color="auto" w:fill="auto"/>
          </w:tcPr>
          <w:p w14:paraId="199756E0">
            <w:pPr>
              <w:widowControl/>
              <w:spacing w:line="260" w:lineRule="exact"/>
              <w:jc w:val="center"/>
              <w:textAlignment w:val="center"/>
              <w:rPr>
                <w:rFonts w:asciiTheme="minorEastAsia" w:hAnsiTheme="minorEastAsia" w:cstheme="minorEastAsia"/>
                <w:color w:val="000000" w:themeColor="text1"/>
                <w:sz w:val="20"/>
                <w:szCs w:val="20"/>
              </w:rPr>
            </w:pPr>
          </w:p>
        </w:tc>
      </w:tr>
      <w:tr w14:paraId="6F9A26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4F877EFD">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59AF55E7">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72AC2BB4">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323" w:type="dxa"/>
            <w:tcBorders>
              <w:tl2br w:val="nil"/>
              <w:tr2bl w:val="nil"/>
            </w:tcBorders>
            <w:shd w:val="clear" w:color="auto" w:fill="auto"/>
            <w:vAlign w:val="center"/>
          </w:tcPr>
          <w:p w14:paraId="5EF03C57">
            <w:pPr>
              <w:widowControl/>
              <w:spacing w:line="24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占地面积5万m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以上、8万m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以下，或工程造价在800万元以上、1000万元以下的主干道绿化、道路绿地、居住区绿地、单位附属绿地。</w:t>
            </w:r>
          </w:p>
        </w:tc>
        <w:tc>
          <w:tcPr>
            <w:tcW w:w="1418" w:type="dxa"/>
            <w:vMerge w:val="continue"/>
            <w:tcBorders>
              <w:tl2br w:val="nil"/>
              <w:tr2bl w:val="nil"/>
            </w:tcBorders>
            <w:shd w:val="clear" w:color="auto" w:fill="auto"/>
          </w:tcPr>
          <w:p w14:paraId="6A0D7903">
            <w:pPr>
              <w:widowControl/>
              <w:spacing w:line="260" w:lineRule="exact"/>
              <w:jc w:val="center"/>
              <w:textAlignment w:val="center"/>
              <w:rPr>
                <w:rFonts w:asciiTheme="minorEastAsia" w:hAnsiTheme="minorEastAsia" w:cstheme="minorEastAsia"/>
                <w:color w:val="000000" w:themeColor="text1"/>
                <w:sz w:val="20"/>
                <w:szCs w:val="20"/>
              </w:rPr>
            </w:pPr>
          </w:p>
        </w:tc>
      </w:tr>
      <w:tr w14:paraId="34702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2DED2B6F">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7F606398">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158463D0">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323" w:type="dxa"/>
            <w:tcBorders>
              <w:tl2br w:val="nil"/>
              <w:tr2bl w:val="nil"/>
            </w:tcBorders>
            <w:shd w:val="clear" w:color="auto" w:fill="auto"/>
            <w:vAlign w:val="center"/>
          </w:tcPr>
          <w:p w14:paraId="169D64D8">
            <w:pPr>
              <w:widowControl/>
              <w:spacing w:line="24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占地面积2万m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以上、5万m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以下，或工程造价在300万元以上、800万元以下的主干道绿化、道路绿地、居住区绿地、单位附属绿地。</w:t>
            </w:r>
          </w:p>
        </w:tc>
        <w:tc>
          <w:tcPr>
            <w:tcW w:w="1418" w:type="dxa"/>
            <w:vMerge w:val="continue"/>
            <w:tcBorders>
              <w:tl2br w:val="nil"/>
              <w:tr2bl w:val="nil"/>
            </w:tcBorders>
            <w:shd w:val="clear" w:color="auto" w:fill="auto"/>
          </w:tcPr>
          <w:p w14:paraId="14273E36">
            <w:pPr>
              <w:widowControl/>
              <w:spacing w:line="260" w:lineRule="exact"/>
              <w:jc w:val="center"/>
              <w:textAlignment w:val="center"/>
              <w:rPr>
                <w:rFonts w:asciiTheme="minorEastAsia" w:hAnsiTheme="minorEastAsia" w:cstheme="minorEastAsia"/>
                <w:color w:val="000000" w:themeColor="text1"/>
                <w:sz w:val="20"/>
                <w:szCs w:val="20"/>
              </w:rPr>
            </w:pPr>
          </w:p>
        </w:tc>
      </w:tr>
      <w:tr w14:paraId="25A07E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3DE0BC75">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4</w:t>
            </w:r>
          </w:p>
        </w:tc>
        <w:tc>
          <w:tcPr>
            <w:tcW w:w="850" w:type="dxa"/>
            <w:vMerge w:val="restart"/>
            <w:tcBorders>
              <w:tl2br w:val="nil"/>
              <w:tr2bl w:val="nil"/>
            </w:tcBorders>
            <w:shd w:val="clear" w:color="auto" w:fill="auto"/>
            <w:vAlign w:val="center"/>
          </w:tcPr>
          <w:p w14:paraId="13B60B38">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spacing w:val="-17"/>
                <w:kern w:val="0"/>
                <w:sz w:val="20"/>
                <w:szCs w:val="20"/>
              </w:rPr>
              <w:t>林地、</w:t>
            </w:r>
            <w:r>
              <w:rPr>
                <w:rFonts w:hint="eastAsia" w:asciiTheme="minorEastAsia" w:hAnsiTheme="minorEastAsia" w:cstheme="minorEastAsia"/>
                <w:color w:val="000000"/>
                <w:kern w:val="0"/>
                <w:sz w:val="20"/>
                <w:szCs w:val="20"/>
              </w:rPr>
              <w:t>防护绿地</w:t>
            </w:r>
          </w:p>
        </w:tc>
        <w:tc>
          <w:tcPr>
            <w:tcW w:w="850" w:type="dxa"/>
            <w:tcBorders>
              <w:tl2br w:val="nil"/>
              <w:tr2bl w:val="nil"/>
            </w:tcBorders>
            <w:shd w:val="clear" w:color="auto" w:fill="auto"/>
            <w:vAlign w:val="center"/>
          </w:tcPr>
          <w:p w14:paraId="0416D3E8">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323" w:type="dxa"/>
            <w:tcBorders>
              <w:tl2br w:val="nil"/>
              <w:tr2bl w:val="nil"/>
            </w:tcBorders>
            <w:shd w:val="clear" w:color="auto" w:fill="auto"/>
            <w:vAlign w:val="center"/>
          </w:tcPr>
          <w:p w14:paraId="414385D4">
            <w:pPr>
              <w:widowControl/>
              <w:spacing w:line="24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占地面积10万m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以上，且工程造价在1000万元以上的风景林地、防护绿地。</w:t>
            </w:r>
          </w:p>
        </w:tc>
        <w:tc>
          <w:tcPr>
            <w:tcW w:w="1418" w:type="dxa"/>
            <w:vMerge w:val="restart"/>
            <w:tcBorders>
              <w:tl2br w:val="nil"/>
              <w:tr2bl w:val="nil"/>
            </w:tcBorders>
            <w:shd w:val="clear" w:color="auto" w:fill="auto"/>
            <w:vAlign w:val="center"/>
          </w:tcPr>
          <w:p w14:paraId="52297E71">
            <w:pPr>
              <w:widowControl/>
              <w:spacing w:line="220" w:lineRule="exact"/>
              <w:jc w:val="center"/>
              <w:textAlignment w:val="center"/>
              <w:rPr>
                <w:rFonts w:asciiTheme="minorEastAsia" w:hAnsiTheme="minorEastAsia" w:cstheme="minorEastAsia"/>
                <w:color w:val="000000" w:themeColor="text1"/>
                <w:sz w:val="20"/>
                <w:szCs w:val="20"/>
              </w:rPr>
            </w:pPr>
          </w:p>
        </w:tc>
      </w:tr>
      <w:tr w14:paraId="6722C2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03E9875B">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6AF41743">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13EF8FB8">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323" w:type="dxa"/>
            <w:tcBorders>
              <w:tl2br w:val="nil"/>
              <w:tr2bl w:val="nil"/>
            </w:tcBorders>
            <w:shd w:val="clear" w:color="auto" w:fill="auto"/>
            <w:vAlign w:val="center"/>
          </w:tcPr>
          <w:p w14:paraId="0F1877F0">
            <w:pPr>
              <w:widowControl/>
              <w:spacing w:line="24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占地面积8万m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以上、10万m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以下，或工程造价在800万元以上、1000万元以下的风景林地、防护绿地。</w:t>
            </w:r>
          </w:p>
        </w:tc>
        <w:tc>
          <w:tcPr>
            <w:tcW w:w="1418" w:type="dxa"/>
            <w:vMerge w:val="continue"/>
            <w:tcBorders>
              <w:tl2br w:val="nil"/>
              <w:tr2bl w:val="nil"/>
            </w:tcBorders>
            <w:shd w:val="clear" w:color="auto" w:fill="auto"/>
            <w:vAlign w:val="center"/>
          </w:tcPr>
          <w:p w14:paraId="30E9A183">
            <w:pPr>
              <w:widowControl/>
              <w:spacing w:line="220" w:lineRule="exact"/>
              <w:jc w:val="center"/>
              <w:rPr>
                <w:rFonts w:asciiTheme="minorEastAsia" w:hAnsiTheme="minorEastAsia" w:cstheme="minorEastAsia"/>
                <w:color w:val="000000" w:themeColor="text1"/>
                <w:sz w:val="20"/>
                <w:szCs w:val="20"/>
              </w:rPr>
            </w:pPr>
          </w:p>
        </w:tc>
      </w:tr>
      <w:tr w14:paraId="14007E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1D38635A">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75459621">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60B18170">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323" w:type="dxa"/>
            <w:tcBorders>
              <w:tl2br w:val="nil"/>
              <w:tr2bl w:val="nil"/>
            </w:tcBorders>
            <w:shd w:val="clear" w:color="auto" w:fill="auto"/>
            <w:vAlign w:val="center"/>
          </w:tcPr>
          <w:p w14:paraId="3E9B00F7">
            <w:pPr>
              <w:widowControl/>
              <w:spacing w:line="24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占地面积3万m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以上、8万m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以下，或工程造价在300万元以上、800万元以下的风景林地、防护绿地。</w:t>
            </w:r>
          </w:p>
        </w:tc>
        <w:tc>
          <w:tcPr>
            <w:tcW w:w="1418" w:type="dxa"/>
            <w:vMerge w:val="continue"/>
            <w:tcBorders>
              <w:tl2br w:val="nil"/>
              <w:tr2bl w:val="nil"/>
            </w:tcBorders>
            <w:shd w:val="clear" w:color="auto" w:fill="auto"/>
            <w:vAlign w:val="center"/>
          </w:tcPr>
          <w:p w14:paraId="377A4E57">
            <w:pPr>
              <w:widowControl/>
              <w:spacing w:line="220" w:lineRule="exact"/>
              <w:jc w:val="center"/>
              <w:rPr>
                <w:rFonts w:asciiTheme="minorEastAsia" w:hAnsiTheme="minorEastAsia" w:cstheme="minorEastAsia"/>
                <w:color w:val="000000" w:themeColor="text1"/>
                <w:sz w:val="20"/>
                <w:szCs w:val="20"/>
              </w:rPr>
            </w:pPr>
          </w:p>
        </w:tc>
      </w:tr>
      <w:tr w14:paraId="35C9FB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332E548B">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5</w:t>
            </w:r>
          </w:p>
        </w:tc>
        <w:tc>
          <w:tcPr>
            <w:tcW w:w="850" w:type="dxa"/>
            <w:vMerge w:val="restart"/>
            <w:tcBorders>
              <w:tl2br w:val="nil"/>
              <w:tr2bl w:val="nil"/>
            </w:tcBorders>
            <w:shd w:val="clear" w:color="auto" w:fill="auto"/>
            <w:vAlign w:val="center"/>
          </w:tcPr>
          <w:p w14:paraId="2238D35A">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绿化养护</w:t>
            </w:r>
          </w:p>
        </w:tc>
        <w:tc>
          <w:tcPr>
            <w:tcW w:w="850" w:type="dxa"/>
            <w:tcBorders>
              <w:tl2br w:val="nil"/>
              <w:tr2bl w:val="nil"/>
            </w:tcBorders>
            <w:shd w:val="clear" w:color="auto" w:fill="auto"/>
            <w:vAlign w:val="center"/>
          </w:tcPr>
          <w:p w14:paraId="198F9618">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323" w:type="dxa"/>
            <w:tcBorders>
              <w:tl2br w:val="nil"/>
              <w:tr2bl w:val="nil"/>
            </w:tcBorders>
            <w:shd w:val="clear" w:color="auto" w:fill="auto"/>
            <w:vAlign w:val="center"/>
          </w:tcPr>
          <w:p w14:paraId="4C031C80">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占地面积60万m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以上的绿化养护。</w:t>
            </w:r>
          </w:p>
        </w:tc>
        <w:tc>
          <w:tcPr>
            <w:tcW w:w="1418" w:type="dxa"/>
            <w:tcBorders>
              <w:tl2br w:val="nil"/>
              <w:tr2bl w:val="nil"/>
            </w:tcBorders>
            <w:shd w:val="clear" w:color="auto" w:fill="auto"/>
          </w:tcPr>
          <w:p w14:paraId="5A761E6C">
            <w:pPr>
              <w:widowControl/>
              <w:spacing w:line="260" w:lineRule="exact"/>
              <w:jc w:val="center"/>
              <w:textAlignment w:val="center"/>
              <w:rPr>
                <w:rFonts w:asciiTheme="minorEastAsia" w:hAnsiTheme="minorEastAsia" w:cstheme="minorEastAsia"/>
                <w:color w:val="000000" w:themeColor="text1"/>
                <w:sz w:val="20"/>
                <w:szCs w:val="20"/>
              </w:rPr>
            </w:pPr>
          </w:p>
        </w:tc>
      </w:tr>
      <w:tr w14:paraId="48431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00BED217">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7A4D9C64">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5B675E43">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323" w:type="dxa"/>
            <w:tcBorders>
              <w:tl2br w:val="nil"/>
              <w:tr2bl w:val="nil"/>
            </w:tcBorders>
            <w:shd w:val="clear" w:color="auto" w:fill="auto"/>
            <w:vAlign w:val="center"/>
          </w:tcPr>
          <w:p w14:paraId="0D1635E2">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占地面积30万m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以上、60万m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以下的绿化养护。</w:t>
            </w:r>
          </w:p>
        </w:tc>
        <w:tc>
          <w:tcPr>
            <w:tcW w:w="1418" w:type="dxa"/>
            <w:tcBorders>
              <w:tl2br w:val="nil"/>
              <w:tr2bl w:val="nil"/>
            </w:tcBorders>
            <w:shd w:val="clear" w:color="auto" w:fill="auto"/>
          </w:tcPr>
          <w:p w14:paraId="2CD24011">
            <w:pPr>
              <w:widowControl/>
              <w:spacing w:line="260" w:lineRule="exact"/>
              <w:jc w:val="center"/>
              <w:textAlignment w:val="center"/>
              <w:rPr>
                <w:rFonts w:asciiTheme="minorEastAsia" w:hAnsiTheme="minorEastAsia" w:cstheme="minorEastAsia"/>
                <w:color w:val="000000" w:themeColor="text1"/>
                <w:sz w:val="20"/>
                <w:szCs w:val="20"/>
              </w:rPr>
            </w:pPr>
          </w:p>
        </w:tc>
      </w:tr>
      <w:tr w14:paraId="6E6236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4B6461BB">
            <w:pPr>
              <w:widowControl/>
              <w:spacing w:line="220" w:lineRule="exact"/>
              <w:jc w:val="center"/>
              <w:rPr>
                <w:rFonts w:asciiTheme="minorEastAsia" w:hAnsiTheme="minorEastAsia" w:cstheme="minorEastAsia"/>
                <w:kern w:val="0"/>
                <w:sz w:val="20"/>
                <w:szCs w:val="20"/>
              </w:rPr>
            </w:pPr>
          </w:p>
        </w:tc>
        <w:tc>
          <w:tcPr>
            <w:tcW w:w="850" w:type="dxa"/>
            <w:vMerge w:val="continue"/>
            <w:tcBorders>
              <w:tl2br w:val="nil"/>
              <w:tr2bl w:val="nil"/>
            </w:tcBorders>
            <w:shd w:val="clear" w:color="auto" w:fill="auto"/>
            <w:vAlign w:val="center"/>
          </w:tcPr>
          <w:p w14:paraId="0F254781">
            <w:pPr>
              <w:widowControl/>
              <w:spacing w:line="220" w:lineRule="exact"/>
              <w:jc w:val="center"/>
              <w:rPr>
                <w:rFonts w:asciiTheme="minorEastAsia" w:hAnsiTheme="minorEastAsia" w:cstheme="minorEastAsia"/>
                <w:kern w:val="0"/>
                <w:sz w:val="20"/>
                <w:szCs w:val="20"/>
              </w:rPr>
            </w:pPr>
          </w:p>
        </w:tc>
        <w:tc>
          <w:tcPr>
            <w:tcW w:w="850" w:type="dxa"/>
            <w:tcBorders>
              <w:tl2br w:val="nil"/>
              <w:tr2bl w:val="nil"/>
            </w:tcBorders>
            <w:shd w:val="clear" w:color="auto" w:fill="auto"/>
            <w:vAlign w:val="center"/>
          </w:tcPr>
          <w:p w14:paraId="5CA78293">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323" w:type="dxa"/>
            <w:tcBorders>
              <w:tl2br w:val="nil"/>
              <w:tr2bl w:val="nil"/>
            </w:tcBorders>
            <w:shd w:val="clear" w:color="auto" w:fill="auto"/>
            <w:vAlign w:val="center"/>
          </w:tcPr>
          <w:p w14:paraId="01FEBAC3">
            <w:pPr>
              <w:widowControl/>
              <w:spacing w:line="24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占地面积30万m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以下的绿化养护。</w:t>
            </w:r>
          </w:p>
        </w:tc>
        <w:tc>
          <w:tcPr>
            <w:tcW w:w="1418" w:type="dxa"/>
            <w:tcBorders>
              <w:tl2br w:val="nil"/>
              <w:tr2bl w:val="nil"/>
            </w:tcBorders>
            <w:shd w:val="clear" w:color="auto" w:fill="auto"/>
          </w:tcPr>
          <w:p w14:paraId="361213C0">
            <w:pPr>
              <w:widowControl/>
              <w:spacing w:line="260" w:lineRule="exact"/>
              <w:jc w:val="center"/>
              <w:textAlignment w:val="center"/>
              <w:rPr>
                <w:rFonts w:asciiTheme="minorEastAsia" w:hAnsiTheme="minorEastAsia" w:cstheme="minorEastAsia"/>
                <w:color w:val="000000" w:themeColor="text1"/>
                <w:sz w:val="20"/>
                <w:szCs w:val="20"/>
              </w:rPr>
            </w:pPr>
          </w:p>
        </w:tc>
      </w:tr>
    </w:tbl>
    <w:p w14:paraId="1DEE75F3">
      <w:pPr>
        <w:spacing w:line="220" w:lineRule="exact"/>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143264FE">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十、市政道桥专业</w:t>
      </w:r>
    </w:p>
    <w:tbl>
      <w:tblPr>
        <w:tblStyle w:val="7"/>
        <w:tblW w:w="975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13" w:type="dxa"/>
          <w:left w:w="57" w:type="dxa"/>
          <w:bottom w:w="57" w:type="dxa"/>
          <w:right w:w="57" w:type="dxa"/>
        </w:tblCellMar>
      </w:tblPr>
      <w:tblGrid>
        <w:gridCol w:w="567"/>
        <w:gridCol w:w="567"/>
        <w:gridCol w:w="567"/>
        <w:gridCol w:w="6349"/>
        <w:gridCol w:w="1701"/>
      </w:tblGrid>
      <w:tr w14:paraId="33BDB2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exact"/>
          <w:tblHeader/>
          <w:jc w:val="center"/>
        </w:trPr>
        <w:tc>
          <w:tcPr>
            <w:tcW w:w="567" w:type="dxa"/>
            <w:tcBorders>
              <w:tl2br w:val="nil"/>
              <w:tr2bl w:val="nil"/>
            </w:tcBorders>
            <w:shd w:val="clear" w:color="auto" w:fill="auto"/>
            <w:vAlign w:val="center"/>
          </w:tcPr>
          <w:p w14:paraId="2A7F86B3">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序号</w:t>
            </w:r>
          </w:p>
        </w:tc>
        <w:tc>
          <w:tcPr>
            <w:tcW w:w="567" w:type="dxa"/>
            <w:tcBorders>
              <w:tl2br w:val="nil"/>
              <w:tr2bl w:val="nil"/>
            </w:tcBorders>
            <w:shd w:val="clear" w:color="auto" w:fill="auto"/>
            <w:vAlign w:val="center"/>
          </w:tcPr>
          <w:p w14:paraId="07695875">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78E19CC0">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类型</w:t>
            </w:r>
          </w:p>
        </w:tc>
        <w:tc>
          <w:tcPr>
            <w:tcW w:w="567" w:type="dxa"/>
            <w:tcBorders>
              <w:tl2br w:val="nil"/>
              <w:tr2bl w:val="nil"/>
            </w:tcBorders>
            <w:shd w:val="clear" w:color="auto" w:fill="auto"/>
            <w:vAlign w:val="center"/>
          </w:tcPr>
          <w:p w14:paraId="6FED7E43">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6324216B">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规模</w:t>
            </w:r>
          </w:p>
        </w:tc>
        <w:tc>
          <w:tcPr>
            <w:tcW w:w="6349" w:type="dxa"/>
            <w:tcBorders>
              <w:tl2br w:val="nil"/>
              <w:tr2bl w:val="nil"/>
            </w:tcBorders>
            <w:shd w:val="clear" w:color="auto" w:fill="auto"/>
            <w:vAlign w:val="center"/>
          </w:tcPr>
          <w:p w14:paraId="4937FFE3">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参考标准</w:t>
            </w:r>
          </w:p>
        </w:tc>
        <w:tc>
          <w:tcPr>
            <w:tcW w:w="1701" w:type="dxa"/>
            <w:tcBorders>
              <w:tl2br w:val="nil"/>
              <w:tr2bl w:val="nil"/>
            </w:tcBorders>
            <w:shd w:val="clear" w:color="auto" w:fill="auto"/>
            <w:vAlign w:val="center"/>
          </w:tcPr>
          <w:p w14:paraId="048CCE1C">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备    注</w:t>
            </w:r>
          </w:p>
        </w:tc>
      </w:tr>
      <w:tr w14:paraId="5BE72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966" w:hRule="atLeast"/>
          <w:jc w:val="center"/>
        </w:trPr>
        <w:tc>
          <w:tcPr>
            <w:tcW w:w="567" w:type="dxa"/>
            <w:vMerge w:val="restart"/>
            <w:tcBorders>
              <w:tl2br w:val="nil"/>
              <w:tr2bl w:val="nil"/>
            </w:tcBorders>
            <w:shd w:val="clear" w:color="auto" w:fill="auto"/>
            <w:vAlign w:val="center"/>
          </w:tcPr>
          <w:p w14:paraId="63E35B2C">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1</w:t>
            </w:r>
          </w:p>
        </w:tc>
        <w:tc>
          <w:tcPr>
            <w:tcW w:w="567" w:type="dxa"/>
            <w:vMerge w:val="restart"/>
            <w:tcBorders>
              <w:tl2br w:val="nil"/>
              <w:tr2bl w:val="nil"/>
            </w:tcBorders>
            <w:shd w:val="clear" w:color="auto" w:fill="auto"/>
            <w:vAlign w:val="center"/>
          </w:tcPr>
          <w:p w14:paraId="278CA13C">
            <w:pPr>
              <w:widowControl/>
              <w:spacing w:line="30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市政道路工程</w:t>
            </w:r>
          </w:p>
        </w:tc>
        <w:tc>
          <w:tcPr>
            <w:tcW w:w="567" w:type="dxa"/>
            <w:vMerge w:val="restart"/>
            <w:tcBorders>
              <w:tl2br w:val="nil"/>
              <w:tr2bl w:val="nil"/>
            </w:tcBorders>
            <w:shd w:val="clear" w:color="auto" w:fill="auto"/>
            <w:vAlign w:val="center"/>
          </w:tcPr>
          <w:p w14:paraId="5DEBBA89">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大型</w:t>
            </w:r>
          </w:p>
        </w:tc>
        <w:tc>
          <w:tcPr>
            <w:tcW w:w="6349" w:type="dxa"/>
            <w:tcBorders>
              <w:tl2br w:val="nil"/>
              <w:tr2bl w:val="nil"/>
            </w:tcBorders>
            <w:shd w:val="clear" w:color="auto" w:fill="auto"/>
            <w:vAlign w:val="center"/>
          </w:tcPr>
          <w:p w14:paraId="114F0891">
            <w:pPr>
              <w:widowControl/>
              <w:spacing w:line="24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（1）城市快速路、主干道；</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w:t>
            </w:r>
            <w:r>
              <w:rPr>
                <w:rFonts w:hint="eastAsia" w:asciiTheme="minorEastAsia" w:hAnsiTheme="minorEastAsia" w:cstheme="minorEastAsia"/>
                <w:color w:val="000000"/>
                <w:spacing w:val="-9"/>
                <w:kern w:val="0"/>
                <w:sz w:val="20"/>
                <w:szCs w:val="20"/>
              </w:rPr>
              <w:t>全苜蓿叶型、双喇叭型纽</w:t>
            </w:r>
            <w:r>
              <w:rPr>
                <w:rFonts w:hint="eastAsia" w:asciiTheme="minorEastAsia" w:hAnsiTheme="minorEastAsia" w:cstheme="minorEastAsia"/>
                <w:color w:val="000000"/>
                <w:kern w:val="0"/>
                <w:sz w:val="20"/>
                <w:szCs w:val="20"/>
              </w:rPr>
              <w:t>型等独立的互通式立体交叉</w:t>
            </w:r>
          </w:p>
          <w:p w14:paraId="14AEEFE8">
            <w:pPr>
              <w:widowControl/>
              <w:spacing w:line="24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（3）快速公交系统、公交专用道、6000m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以上的公交场站。</w:t>
            </w:r>
          </w:p>
        </w:tc>
        <w:tc>
          <w:tcPr>
            <w:tcW w:w="1701" w:type="dxa"/>
            <w:tcBorders>
              <w:tl2br w:val="nil"/>
              <w:tr2bl w:val="nil"/>
            </w:tcBorders>
            <w:shd w:val="clear" w:color="auto" w:fill="auto"/>
            <w:vAlign w:val="center"/>
          </w:tcPr>
          <w:p w14:paraId="57A5DD24">
            <w:pPr>
              <w:widowControl/>
              <w:spacing w:line="280" w:lineRule="exact"/>
              <w:jc w:val="left"/>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（1）</w:t>
            </w:r>
            <w:r>
              <w:rPr>
                <w:rFonts w:hint="eastAsia" w:asciiTheme="minorEastAsia" w:hAnsiTheme="minorEastAsia" w:cstheme="minorEastAsia"/>
                <w:color w:val="000000"/>
                <w:spacing w:val="-9"/>
                <w:kern w:val="0"/>
                <w:sz w:val="20"/>
                <w:szCs w:val="20"/>
              </w:rPr>
              <w:t>本条适用于设计</w:t>
            </w:r>
            <w:r>
              <w:rPr>
                <w:rFonts w:hint="eastAsia" w:asciiTheme="minorEastAsia" w:hAnsiTheme="minorEastAsia" w:cstheme="minorEastAsia"/>
                <w:color w:val="000000"/>
                <w:spacing w:val="-22"/>
                <w:kern w:val="0"/>
                <w:sz w:val="20"/>
                <w:szCs w:val="20"/>
              </w:rPr>
              <w:t>和建设管理类人员；</w:t>
            </w:r>
            <w:r>
              <w:rPr>
                <w:rFonts w:hint="eastAsia" w:asciiTheme="minorEastAsia" w:hAnsiTheme="minorEastAsia" w:cstheme="minorEastAsia"/>
                <w:color w:val="000000"/>
                <w:spacing w:val="-22"/>
                <w:kern w:val="0"/>
                <w:sz w:val="20"/>
                <w:szCs w:val="20"/>
              </w:rPr>
              <w:br w:type="textWrapping"/>
            </w:r>
            <w:r>
              <w:rPr>
                <w:rFonts w:hint="eastAsia" w:asciiTheme="minorEastAsia" w:hAnsiTheme="minorEastAsia" w:cstheme="minorEastAsia"/>
                <w:color w:val="000000"/>
                <w:kern w:val="0"/>
                <w:sz w:val="20"/>
                <w:szCs w:val="20"/>
              </w:rPr>
              <w:t>（2</w:t>
            </w:r>
            <w:r>
              <w:rPr>
                <w:rFonts w:hint="eastAsia" w:asciiTheme="minorEastAsia" w:hAnsiTheme="minorEastAsia" w:cstheme="minorEastAsia"/>
                <w:color w:val="000000"/>
                <w:spacing w:val="-28"/>
                <w:kern w:val="0"/>
                <w:sz w:val="20"/>
                <w:szCs w:val="20"/>
              </w:rPr>
              <w:t>）</w:t>
            </w:r>
            <w:r>
              <w:rPr>
                <w:rFonts w:hint="eastAsia" w:asciiTheme="minorEastAsia" w:hAnsiTheme="minorEastAsia" w:cstheme="minorEastAsia"/>
                <w:color w:val="000000"/>
                <w:spacing w:val="-20"/>
                <w:kern w:val="0"/>
                <w:sz w:val="20"/>
                <w:szCs w:val="20"/>
              </w:rPr>
              <w:t>主</w:t>
            </w:r>
            <w:r>
              <w:rPr>
                <w:rFonts w:hint="eastAsia" w:asciiTheme="minorEastAsia" w:hAnsiTheme="minorEastAsia" w:cstheme="minorEastAsia"/>
                <w:color w:val="000000"/>
                <w:spacing w:val="-6"/>
                <w:kern w:val="0"/>
                <w:sz w:val="20"/>
                <w:szCs w:val="20"/>
              </w:rPr>
              <w:t>干路的机动车</w:t>
            </w:r>
            <w:r>
              <w:rPr>
                <w:rFonts w:hint="eastAsia" w:asciiTheme="minorEastAsia" w:hAnsiTheme="minorEastAsia" w:cstheme="minorEastAsia"/>
                <w:color w:val="000000"/>
                <w:spacing w:val="-11"/>
                <w:kern w:val="0"/>
                <w:sz w:val="20"/>
                <w:szCs w:val="20"/>
              </w:rPr>
              <w:t>道数不小于6条，否则视为次干路；</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w:t>
            </w:r>
            <w:r>
              <w:rPr>
                <w:rFonts w:hint="eastAsia" w:asciiTheme="minorEastAsia" w:hAnsiTheme="minorEastAsia" w:cstheme="minorEastAsia"/>
                <w:color w:val="000000"/>
                <w:spacing w:val="-28"/>
                <w:kern w:val="0"/>
                <w:sz w:val="20"/>
                <w:szCs w:val="20"/>
              </w:rPr>
              <w:t>）</w:t>
            </w:r>
            <w:r>
              <w:rPr>
                <w:rFonts w:hint="eastAsia" w:asciiTheme="minorEastAsia" w:hAnsiTheme="minorEastAsia" w:cstheme="minorEastAsia"/>
                <w:color w:val="000000"/>
                <w:kern w:val="0"/>
                <w:sz w:val="20"/>
                <w:szCs w:val="20"/>
              </w:rPr>
              <w:t>此项包含对应</w:t>
            </w:r>
            <w:r>
              <w:rPr>
                <w:rFonts w:hint="eastAsia" w:asciiTheme="minorEastAsia" w:hAnsiTheme="minorEastAsia" w:cstheme="minorEastAsia"/>
                <w:color w:val="000000"/>
                <w:spacing w:val="-11"/>
                <w:kern w:val="0"/>
                <w:sz w:val="20"/>
                <w:szCs w:val="20"/>
              </w:rPr>
              <w:t>的交通工程设施。</w:t>
            </w:r>
          </w:p>
        </w:tc>
      </w:tr>
      <w:tr w14:paraId="4D72CF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311" w:hRule="atLeast"/>
          <w:jc w:val="center"/>
        </w:trPr>
        <w:tc>
          <w:tcPr>
            <w:tcW w:w="567" w:type="dxa"/>
            <w:vMerge w:val="continue"/>
            <w:tcBorders>
              <w:tl2br w:val="nil"/>
              <w:tr2bl w:val="nil"/>
            </w:tcBorders>
            <w:shd w:val="clear" w:color="auto" w:fill="auto"/>
            <w:vAlign w:val="center"/>
          </w:tcPr>
          <w:p w14:paraId="140AFF97">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6661DD7B">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46AADC10">
            <w:pPr>
              <w:widowControl/>
              <w:spacing w:line="220" w:lineRule="exact"/>
              <w:jc w:val="center"/>
              <w:rPr>
                <w:rFonts w:asciiTheme="minorEastAsia" w:hAnsiTheme="minorEastAsia" w:cstheme="minorEastAsia"/>
                <w:kern w:val="0"/>
                <w:sz w:val="20"/>
                <w:szCs w:val="20"/>
              </w:rPr>
            </w:pPr>
          </w:p>
        </w:tc>
        <w:tc>
          <w:tcPr>
            <w:tcW w:w="6349" w:type="dxa"/>
            <w:tcBorders>
              <w:tl2br w:val="nil"/>
              <w:tr2bl w:val="nil"/>
            </w:tcBorders>
            <w:shd w:val="clear" w:color="auto" w:fill="auto"/>
            <w:vAlign w:val="center"/>
          </w:tcPr>
          <w:p w14:paraId="04B09939">
            <w:pPr>
              <w:widowControl/>
              <w:spacing w:line="24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（1）城市快速路、主干道路基工程长度5km以上,单项工程合同额4000万元以上；</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（2）高等级路面10万m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以上，单项工程合同额4000万元以上。</w:t>
            </w:r>
          </w:p>
        </w:tc>
        <w:tc>
          <w:tcPr>
            <w:tcW w:w="1701" w:type="dxa"/>
            <w:tcBorders>
              <w:tl2br w:val="nil"/>
              <w:tr2bl w:val="nil"/>
            </w:tcBorders>
            <w:shd w:val="clear" w:color="auto" w:fill="auto"/>
            <w:vAlign w:val="center"/>
          </w:tcPr>
          <w:p w14:paraId="70EB1AB6">
            <w:pPr>
              <w:widowControl/>
              <w:spacing w:line="260" w:lineRule="exact"/>
              <w:jc w:val="left"/>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适用于除设计和建设管理类外其他人员。</w:t>
            </w:r>
          </w:p>
        </w:tc>
      </w:tr>
      <w:tr w14:paraId="1BBE3A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153" w:hRule="atLeast"/>
          <w:jc w:val="center"/>
        </w:trPr>
        <w:tc>
          <w:tcPr>
            <w:tcW w:w="567" w:type="dxa"/>
            <w:vMerge w:val="continue"/>
            <w:tcBorders>
              <w:tl2br w:val="nil"/>
              <w:tr2bl w:val="nil"/>
            </w:tcBorders>
            <w:shd w:val="clear" w:color="auto" w:fill="auto"/>
            <w:vAlign w:val="center"/>
          </w:tcPr>
          <w:p w14:paraId="36E2BEB3">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28D34DD2">
            <w:pPr>
              <w:widowControl/>
              <w:spacing w:line="220" w:lineRule="exact"/>
              <w:jc w:val="center"/>
              <w:rPr>
                <w:rFonts w:asciiTheme="minorEastAsia" w:hAnsiTheme="minorEastAsia" w:cstheme="minorEastAsia"/>
                <w:kern w:val="0"/>
                <w:sz w:val="20"/>
                <w:szCs w:val="20"/>
              </w:rPr>
            </w:pPr>
          </w:p>
        </w:tc>
        <w:tc>
          <w:tcPr>
            <w:tcW w:w="567" w:type="dxa"/>
            <w:vMerge w:val="restart"/>
            <w:tcBorders>
              <w:tl2br w:val="nil"/>
              <w:tr2bl w:val="nil"/>
            </w:tcBorders>
            <w:shd w:val="clear" w:color="auto" w:fill="auto"/>
            <w:vAlign w:val="center"/>
          </w:tcPr>
          <w:p w14:paraId="5743B5FA">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中型</w:t>
            </w:r>
          </w:p>
        </w:tc>
        <w:tc>
          <w:tcPr>
            <w:tcW w:w="6349" w:type="dxa"/>
            <w:tcBorders>
              <w:tl2br w:val="nil"/>
              <w:tr2bl w:val="nil"/>
            </w:tcBorders>
            <w:shd w:val="clear" w:color="auto" w:fill="auto"/>
            <w:vAlign w:val="center"/>
          </w:tcPr>
          <w:p w14:paraId="0EEB56D3">
            <w:pPr>
              <w:widowControl/>
              <w:spacing w:line="240" w:lineRule="exact"/>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（1）城市次干道、简单立体交叉工程（含交通工程）；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（2）6000m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以下的公交场站；</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（3）路基工程：城市快速路、主</w:t>
            </w:r>
            <w:r>
              <w:rPr>
                <w:rFonts w:hint="eastAsia" w:asciiTheme="minorEastAsia" w:hAnsiTheme="minorEastAsia" w:cstheme="minorEastAsia"/>
                <w:color w:val="000000"/>
                <w:spacing w:val="-6"/>
                <w:kern w:val="0"/>
                <w:sz w:val="20"/>
                <w:szCs w:val="20"/>
              </w:rPr>
              <w:t>（次）干道路基工程2km以上、</w:t>
            </w:r>
            <w:r>
              <w:rPr>
                <w:rFonts w:hint="eastAsia" w:asciiTheme="minorEastAsia" w:hAnsiTheme="minorEastAsia" w:cstheme="minorEastAsia"/>
                <w:color w:val="000000"/>
                <w:kern w:val="0"/>
                <w:sz w:val="20"/>
                <w:szCs w:val="20"/>
              </w:rPr>
              <w:t>5km以下,单项工程合同额</w:t>
            </w:r>
            <w:r>
              <w:rPr>
                <w:rFonts w:hint="eastAsia" w:asciiTheme="minorEastAsia" w:hAnsiTheme="minorEastAsia" w:cstheme="minorEastAsia"/>
                <w:color w:val="000000"/>
                <w:spacing w:val="-10"/>
                <w:kern w:val="0"/>
                <w:sz w:val="20"/>
                <w:szCs w:val="20"/>
              </w:rPr>
              <w:t>1000万元以上、4000万元以下；</w:t>
            </w:r>
            <w:r>
              <w:rPr>
                <w:rFonts w:hint="eastAsia" w:asciiTheme="minorEastAsia" w:hAnsiTheme="minorEastAsia" w:cstheme="minorEastAsia"/>
                <w:color w:val="000000"/>
                <w:spacing w:val="-10"/>
                <w:kern w:val="0"/>
                <w:sz w:val="20"/>
                <w:szCs w:val="20"/>
              </w:rPr>
              <w:br w:type="textWrapping"/>
            </w:r>
            <w:r>
              <w:rPr>
                <w:rFonts w:hint="eastAsia" w:asciiTheme="minorEastAsia" w:hAnsiTheme="minorEastAsia" w:cstheme="minorEastAsia"/>
                <w:color w:val="000000"/>
                <w:kern w:val="0"/>
                <w:sz w:val="20"/>
                <w:szCs w:val="20"/>
              </w:rPr>
              <w:t>（4）路面工程：高等级路面5万</w:t>
            </w:r>
            <w:r>
              <w:rPr>
                <w:rFonts w:hint="eastAsia" w:asciiTheme="minorEastAsia" w:hAnsiTheme="minorEastAsia" w:cstheme="minorEastAsia"/>
                <w:color w:val="000000"/>
                <w:spacing w:val="-6"/>
                <w:kern w:val="0"/>
                <w:sz w:val="20"/>
                <w:szCs w:val="20"/>
              </w:rPr>
              <w:t>m</w:t>
            </w:r>
            <w:r>
              <w:rPr>
                <w:rFonts w:hint="eastAsia" w:asciiTheme="minorEastAsia" w:hAnsiTheme="minorEastAsia" w:cstheme="minorEastAsia"/>
                <w:color w:val="000000"/>
                <w:spacing w:val="-6"/>
                <w:kern w:val="0"/>
                <w:sz w:val="20"/>
                <w:szCs w:val="20"/>
                <w:vertAlign w:val="superscript"/>
              </w:rPr>
              <w:t>2</w:t>
            </w:r>
            <w:r>
              <w:rPr>
                <w:rFonts w:hint="eastAsia" w:asciiTheme="minorEastAsia" w:hAnsiTheme="minorEastAsia" w:cstheme="minorEastAsia"/>
                <w:color w:val="000000"/>
                <w:spacing w:val="-6"/>
                <w:kern w:val="0"/>
                <w:sz w:val="20"/>
                <w:szCs w:val="20"/>
              </w:rPr>
              <w:t>以上、10 万m</w:t>
            </w:r>
            <w:r>
              <w:rPr>
                <w:rFonts w:hint="eastAsia" w:asciiTheme="minorEastAsia" w:hAnsiTheme="minorEastAsia" w:cstheme="minorEastAsia"/>
                <w:color w:val="000000"/>
                <w:spacing w:val="-6"/>
                <w:kern w:val="0"/>
                <w:sz w:val="20"/>
                <w:szCs w:val="20"/>
                <w:vertAlign w:val="superscript"/>
              </w:rPr>
              <w:t>2</w:t>
            </w:r>
            <w:r>
              <w:rPr>
                <w:rFonts w:hint="eastAsia" w:asciiTheme="minorEastAsia" w:hAnsiTheme="minorEastAsia" w:cstheme="minorEastAsia"/>
                <w:color w:val="000000"/>
                <w:spacing w:val="-6"/>
                <w:kern w:val="0"/>
                <w:sz w:val="20"/>
                <w:szCs w:val="20"/>
              </w:rPr>
              <w:t>以下，单项</w:t>
            </w:r>
            <w:r>
              <w:rPr>
                <w:rFonts w:hint="eastAsia" w:asciiTheme="minorEastAsia" w:hAnsiTheme="minorEastAsia" w:cstheme="minorEastAsia"/>
                <w:color w:val="000000"/>
                <w:kern w:val="0"/>
                <w:sz w:val="20"/>
                <w:szCs w:val="20"/>
              </w:rPr>
              <w:t>工程合同额1000万元以上、4000万元以下。</w:t>
            </w:r>
          </w:p>
        </w:tc>
        <w:tc>
          <w:tcPr>
            <w:tcW w:w="1701" w:type="dxa"/>
            <w:tcBorders>
              <w:tl2br w:val="nil"/>
              <w:tr2bl w:val="nil"/>
            </w:tcBorders>
            <w:shd w:val="clear" w:color="auto" w:fill="auto"/>
            <w:vAlign w:val="center"/>
          </w:tcPr>
          <w:p w14:paraId="1D0F85B1">
            <w:pPr>
              <w:widowControl/>
              <w:spacing w:line="260" w:lineRule="exact"/>
              <w:jc w:val="left"/>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适用于设计和建设管理类人员。</w:t>
            </w:r>
          </w:p>
        </w:tc>
      </w:tr>
      <w:tr w14:paraId="61D9EC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824" w:hRule="atLeast"/>
          <w:jc w:val="center"/>
        </w:trPr>
        <w:tc>
          <w:tcPr>
            <w:tcW w:w="567" w:type="dxa"/>
            <w:vMerge w:val="continue"/>
            <w:tcBorders>
              <w:tl2br w:val="nil"/>
              <w:tr2bl w:val="nil"/>
            </w:tcBorders>
            <w:shd w:val="clear" w:color="auto" w:fill="auto"/>
            <w:vAlign w:val="center"/>
          </w:tcPr>
          <w:p w14:paraId="5EDCB080">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7F0AC82E">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601B68EE">
            <w:pPr>
              <w:widowControl/>
              <w:spacing w:line="220" w:lineRule="exact"/>
              <w:jc w:val="center"/>
              <w:textAlignment w:val="center"/>
              <w:rPr>
                <w:rFonts w:asciiTheme="minorEastAsia" w:hAnsiTheme="minorEastAsia" w:cstheme="minorEastAsia"/>
                <w:color w:val="000000"/>
                <w:kern w:val="0"/>
                <w:sz w:val="20"/>
                <w:szCs w:val="20"/>
              </w:rPr>
            </w:pPr>
          </w:p>
        </w:tc>
        <w:tc>
          <w:tcPr>
            <w:tcW w:w="6349" w:type="dxa"/>
            <w:tcBorders>
              <w:tl2br w:val="nil"/>
              <w:tr2bl w:val="nil"/>
            </w:tcBorders>
            <w:shd w:val="clear" w:color="auto" w:fill="auto"/>
            <w:vAlign w:val="center"/>
          </w:tcPr>
          <w:p w14:paraId="1DD5BD77">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（1）路基工程：城市快速路、主（次）干道路基工程2km以上、5km以下,单项工程合同额</w:t>
            </w:r>
            <w:r>
              <w:rPr>
                <w:rFonts w:hint="eastAsia" w:asciiTheme="minorEastAsia" w:hAnsiTheme="minorEastAsia" w:cstheme="minorEastAsia"/>
                <w:color w:val="000000"/>
                <w:spacing w:val="-9"/>
                <w:kern w:val="0"/>
                <w:sz w:val="20"/>
                <w:szCs w:val="20"/>
              </w:rPr>
              <w:t>1000万元以上、4000万元以下；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（2）路面工程：高等级路面5万m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以上、10 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以下，单项工程合同额1000万元以上、4000万元以下。</w:t>
            </w:r>
          </w:p>
        </w:tc>
        <w:tc>
          <w:tcPr>
            <w:tcW w:w="1701" w:type="dxa"/>
            <w:tcBorders>
              <w:tl2br w:val="nil"/>
              <w:tr2bl w:val="nil"/>
            </w:tcBorders>
            <w:shd w:val="clear" w:color="auto" w:fill="auto"/>
            <w:vAlign w:val="center"/>
          </w:tcPr>
          <w:p w14:paraId="27852BF0">
            <w:pPr>
              <w:widowControl/>
              <w:spacing w:line="260" w:lineRule="exact"/>
              <w:jc w:val="left"/>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适用于除设计和建设管理类外其他人员。</w:t>
            </w:r>
          </w:p>
        </w:tc>
      </w:tr>
      <w:tr w14:paraId="1E915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762" w:hRule="atLeast"/>
          <w:jc w:val="center"/>
        </w:trPr>
        <w:tc>
          <w:tcPr>
            <w:tcW w:w="567" w:type="dxa"/>
            <w:vMerge w:val="continue"/>
            <w:tcBorders>
              <w:tl2br w:val="nil"/>
              <w:tr2bl w:val="nil"/>
            </w:tcBorders>
            <w:shd w:val="clear" w:color="auto" w:fill="auto"/>
            <w:vAlign w:val="center"/>
          </w:tcPr>
          <w:p w14:paraId="7507BEA8">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72974673">
            <w:pPr>
              <w:widowControl/>
              <w:spacing w:line="220" w:lineRule="exact"/>
              <w:jc w:val="center"/>
              <w:rPr>
                <w:rFonts w:asciiTheme="minorEastAsia" w:hAnsiTheme="minorEastAsia" w:cstheme="minorEastAsia"/>
                <w:kern w:val="0"/>
                <w:sz w:val="20"/>
                <w:szCs w:val="20"/>
              </w:rPr>
            </w:pPr>
          </w:p>
        </w:tc>
        <w:tc>
          <w:tcPr>
            <w:tcW w:w="567" w:type="dxa"/>
            <w:vMerge w:val="restart"/>
            <w:tcBorders>
              <w:tl2br w:val="nil"/>
              <w:tr2bl w:val="nil"/>
            </w:tcBorders>
            <w:shd w:val="clear" w:color="auto" w:fill="auto"/>
            <w:vAlign w:val="center"/>
          </w:tcPr>
          <w:p w14:paraId="09C3B07E">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349" w:type="dxa"/>
            <w:tcBorders>
              <w:tl2br w:val="nil"/>
              <w:tr2bl w:val="nil"/>
            </w:tcBorders>
            <w:shd w:val="clear" w:color="auto" w:fill="auto"/>
            <w:vAlign w:val="center"/>
          </w:tcPr>
          <w:p w14:paraId="1B59AB73">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城市支路（含交通工程）。</w:t>
            </w:r>
          </w:p>
        </w:tc>
        <w:tc>
          <w:tcPr>
            <w:tcW w:w="1701" w:type="dxa"/>
            <w:tcBorders>
              <w:tl2br w:val="nil"/>
              <w:tr2bl w:val="nil"/>
            </w:tcBorders>
            <w:shd w:val="clear" w:color="auto" w:fill="auto"/>
            <w:vAlign w:val="center"/>
          </w:tcPr>
          <w:p w14:paraId="3049039B">
            <w:pPr>
              <w:widowControl/>
              <w:spacing w:line="260" w:lineRule="exact"/>
              <w:jc w:val="left"/>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适用于设计和建设管理类人员。</w:t>
            </w:r>
          </w:p>
        </w:tc>
      </w:tr>
      <w:tr w14:paraId="1B9DFD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652" w:hRule="exact"/>
          <w:jc w:val="center"/>
        </w:trPr>
        <w:tc>
          <w:tcPr>
            <w:tcW w:w="567" w:type="dxa"/>
            <w:vMerge w:val="continue"/>
            <w:tcBorders>
              <w:tl2br w:val="nil"/>
              <w:tr2bl w:val="nil"/>
            </w:tcBorders>
            <w:shd w:val="clear" w:color="auto" w:fill="auto"/>
            <w:vAlign w:val="center"/>
          </w:tcPr>
          <w:p w14:paraId="7BD50C0A">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060BEAF2">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7740F5B9">
            <w:pPr>
              <w:widowControl/>
              <w:spacing w:line="220" w:lineRule="exact"/>
              <w:jc w:val="center"/>
              <w:textAlignment w:val="center"/>
              <w:rPr>
                <w:rFonts w:asciiTheme="minorEastAsia" w:hAnsiTheme="minorEastAsia" w:cstheme="minorEastAsia"/>
                <w:color w:val="000000"/>
                <w:kern w:val="0"/>
                <w:sz w:val="20"/>
                <w:szCs w:val="20"/>
              </w:rPr>
            </w:pPr>
          </w:p>
        </w:tc>
        <w:tc>
          <w:tcPr>
            <w:tcW w:w="6349" w:type="dxa"/>
            <w:tcBorders>
              <w:tl2br w:val="nil"/>
              <w:tr2bl w:val="nil"/>
            </w:tcBorders>
            <w:shd w:val="clear" w:color="auto" w:fill="auto"/>
            <w:vAlign w:val="center"/>
          </w:tcPr>
          <w:p w14:paraId="4FEC38C5">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（1）路基工程：城市次干道路基工程2km以下，单项工程合同额1000万元以下；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（2）路面工程：次高等级路面，单项工程合同额1000万元以下。</w:t>
            </w:r>
          </w:p>
        </w:tc>
        <w:tc>
          <w:tcPr>
            <w:tcW w:w="1701" w:type="dxa"/>
            <w:tcBorders>
              <w:tl2br w:val="nil"/>
              <w:tr2bl w:val="nil"/>
            </w:tcBorders>
            <w:shd w:val="clear" w:color="auto" w:fill="auto"/>
            <w:vAlign w:val="center"/>
          </w:tcPr>
          <w:p w14:paraId="63E280E4">
            <w:pPr>
              <w:widowControl/>
              <w:spacing w:line="260" w:lineRule="exact"/>
              <w:jc w:val="left"/>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适用于除设计和建设管理类外其他人员。</w:t>
            </w:r>
          </w:p>
        </w:tc>
      </w:tr>
      <w:tr w14:paraId="7D260F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949" w:hRule="atLeast"/>
          <w:jc w:val="center"/>
        </w:trPr>
        <w:tc>
          <w:tcPr>
            <w:tcW w:w="567" w:type="dxa"/>
            <w:vMerge w:val="restart"/>
            <w:tcBorders>
              <w:tl2br w:val="nil"/>
              <w:tr2bl w:val="nil"/>
            </w:tcBorders>
            <w:shd w:val="clear" w:color="auto" w:fill="auto"/>
            <w:vAlign w:val="center"/>
          </w:tcPr>
          <w:p w14:paraId="7C05A7ED">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w:t>
            </w:r>
          </w:p>
          <w:p w14:paraId="626C8AA8">
            <w:pPr>
              <w:widowControl/>
              <w:spacing w:line="220" w:lineRule="exact"/>
              <w:jc w:val="center"/>
              <w:rPr>
                <w:rFonts w:asciiTheme="minorEastAsia" w:hAnsiTheme="minorEastAsia" w:cstheme="minorEastAsia"/>
                <w:kern w:val="0"/>
                <w:sz w:val="20"/>
                <w:szCs w:val="20"/>
              </w:rPr>
            </w:pPr>
          </w:p>
        </w:tc>
        <w:tc>
          <w:tcPr>
            <w:tcW w:w="567" w:type="dxa"/>
            <w:vMerge w:val="restart"/>
            <w:tcBorders>
              <w:tl2br w:val="nil"/>
              <w:tr2bl w:val="nil"/>
            </w:tcBorders>
            <w:shd w:val="clear" w:color="auto" w:fill="auto"/>
            <w:vAlign w:val="center"/>
          </w:tcPr>
          <w:p w14:paraId="4EABD451">
            <w:pPr>
              <w:widowControl/>
              <w:spacing w:line="28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桥梁工程</w:t>
            </w:r>
          </w:p>
          <w:p w14:paraId="273930ED">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14:paraId="1D3514BB">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349" w:type="dxa"/>
            <w:tcBorders>
              <w:tl2br w:val="nil"/>
              <w:tr2bl w:val="nil"/>
            </w:tcBorders>
            <w:shd w:val="clear" w:color="auto" w:fill="auto"/>
            <w:vAlign w:val="center"/>
          </w:tcPr>
          <w:p w14:paraId="0F4DA2E2">
            <w:pPr>
              <w:widowControl/>
              <w:spacing w:line="23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（1）单跨跨度40m以上；</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（2）总长100m以上的桥梁；</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（3）单项工程合同额3000万元以上。</w:t>
            </w:r>
          </w:p>
        </w:tc>
        <w:tc>
          <w:tcPr>
            <w:tcW w:w="1701" w:type="dxa"/>
            <w:vMerge w:val="restart"/>
            <w:tcBorders>
              <w:tl2br w:val="nil"/>
              <w:tr2bl w:val="nil"/>
            </w:tcBorders>
            <w:shd w:val="clear" w:color="auto" w:fill="auto"/>
            <w:vAlign w:val="center"/>
          </w:tcPr>
          <w:p w14:paraId="57570C92">
            <w:pPr>
              <w:widowControl/>
              <w:spacing w:line="220" w:lineRule="exact"/>
              <w:textAlignment w:val="center"/>
              <w:rPr>
                <w:rFonts w:asciiTheme="minorEastAsia" w:hAnsiTheme="minorEastAsia" w:cstheme="minorEastAsia"/>
                <w:color w:val="000000" w:themeColor="text1"/>
                <w:sz w:val="20"/>
                <w:szCs w:val="20"/>
              </w:rPr>
            </w:pPr>
          </w:p>
        </w:tc>
      </w:tr>
      <w:tr w14:paraId="57979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097" w:hRule="atLeast"/>
          <w:jc w:val="center"/>
        </w:trPr>
        <w:tc>
          <w:tcPr>
            <w:tcW w:w="567" w:type="dxa"/>
            <w:vMerge w:val="continue"/>
            <w:tcBorders>
              <w:tl2br w:val="nil"/>
              <w:tr2bl w:val="nil"/>
            </w:tcBorders>
            <w:shd w:val="clear" w:color="auto" w:fill="auto"/>
            <w:vAlign w:val="center"/>
          </w:tcPr>
          <w:p w14:paraId="6DF6E6CC">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580D697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14:paraId="0378A40D">
            <w:pPr>
              <w:widowControl/>
              <w:spacing w:line="24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349" w:type="dxa"/>
            <w:tcBorders>
              <w:tl2br w:val="nil"/>
              <w:tr2bl w:val="nil"/>
            </w:tcBorders>
            <w:shd w:val="clear" w:color="auto" w:fill="auto"/>
            <w:vAlign w:val="center"/>
          </w:tcPr>
          <w:p w14:paraId="256FCBB2">
            <w:pPr>
              <w:widowControl/>
              <w:spacing w:line="23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（1）单跨跨度20m以上、40m以下；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（2）总长30m以上、100m以下的桥梁；</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（3）单项工程合同额1000万元以上、3000万元以下。</w:t>
            </w:r>
          </w:p>
        </w:tc>
        <w:tc>
          <w:tcPr>
            <w:tcW w:w="1701" w:type="dxa"/>
            <w:vMerge w:val="continue"/>
            <w:tcBorders>
              <w:tl2br w:val="nil"/>
              <w:tr2bl w:val="nil"/>
            </w:tcBorders>
            <w:shd w:val="clear" w:color="auto" w:fill="auto"/>
            <w:vAlign w:val="center"/>
          </w:tcPr>
          <w:p w14:paraId="040A3CE5">
            <w:pPr>
              <w:widowControl/>
              <w:spacing w:line="220" w:lineRule="exact"/>
              <w:textAlignment w:val="center"/>
              <w:rPr>
                <w:rFonts w:asciiTheme="minorEastAsia" w:hAnsiTheme="minorEastAsia" w:cstheme="minorEastAsia"/>
                <w:color w:val="000000" w:themeColor="text1"/>
                <w:sz w:val="20"/>
                <w:szCs w:val="20"/>
              </w:rPr>
            </w:pPr>
          </w:p>
        </w:tc>
      </w:tr>
      <w:tr w14:paraId="62B55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101" w:hRule="atLeast"/>
          <w:jc w:val="center"/>
        </w:trPr>
        <w:tc>
          <w:tcPr>
            <w:tcW w:w="567" w:type="dxa"/>
            <w:vMerge w:val="continue"/>
            <w:tcBorders>
              <w:tl2br w:val="nil"/>
              <w:tr2bl w:val="nil"/>
            </w:tcBorders>
            <w:shd w:val="clear" w:color="auto" w:fill="auto"/>
            <w:vAlign w:val="center"/>
          </w:tcPr>
          <w:p w14:paraId="3AD83D1C">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6F8FFF06">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14:paraId="28C77EC9">
            <w:pPr>
              <w:widowControl/>
              <w:spacing w:line="24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349" w:type="dxa"/>
            <w:tcBorders>
              <w:tl2br w:val="nil"/>
              <w:tr2bl w:val="nil"/>
            </w:tcBorders>
            <w:shd w:val="clear" w:color="auto" w:fill="auto"/>
            <w:vAlign w:val="center"/>
          </w:tcPr>
          <w:p w14:paraId="590C83BA">
            <w:pPr>
              <w:widowControl/>
              <w:spacing w:line="23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（1）单跨跨度20m以下；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（2）总长30m以下的桥梁；</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（3）单项工程合同额1000万元以下。</w:t>
            </w:r>
          </w:p>
        </w:tc>
        <w:tc>
          <w:tcPr>
            <w:tcW w:w="1701" w:type="dxa"/>
            <w:vMerge w:val="continue"/>
            <w:tcBorders>
              <w:tl2br w:val="nil"/>
              <w:tr2bl w:val="nil"/>
            </w:tcBorders>
            <w:shd w:val="clear" w:color="auto" w:fill="auto"/>
            <w:vAlign w:val="center"/>
          </w:tcPr>
          <w:p w14:paraId="5DF8775F">
            <w:pPr>
              <w:widowControl/>
              <w:spacing w:line="220" w:lineRule="exact"/>
              <w:textAlignment w:val="center"/>
              <w:rPr>
                <w:rFonts w:asciiTheme="minorEastAsia" w:hAnsiTheme="minorEastAsia" w:cstheme="minorEastAsia"/>
                <w:color w:val="000000" w:themeColor="text1"/>
                <w:sz w:val="20"/>
                <w:szCs w:val="20"/>
              </w:rPr>
            </w:pPr>
          </w:p>
        </w:tc>
      </w:tr>
      <w:tr w14:paraId="15E88A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053" w:hRule="exact"/>
          <w:jc w:val="center"/>
        </w:trPr>
        <w:tc>
          <w:tcPr>
            <w:tcW w:w="567" w:type="dxa"/>
            <w:vMerge w:val="restart"/>
            <w:tcBorders>
              <w:tl2br w:val="nil"/>
              <w:tr2bl w:val="nil"/>
            </w:tcBorders>
            <w:shd w:val="clear" w:color="auto" w:fill="auto"/>
            <w:vAlign w:val="center"/>
          </w:tcPr>
          <w:p w14:paraId="16EBADA6">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3</w:t>
            </w:r>
          </w:p>
          <w:p w14:paraId="15DEF76B">
            <w:pPr>
              <w:widowControl/>
              <w:spacing w:line="220" w:lineRule="exact"/>
              <w:jc w:val="center"/>
              <w:rPr>
                <w:rFonts w:asciiTheme="minorEastAsia" w:hAnsiTheme="minorEastAsia" w:cstheme="minorEastAsia"/>
                <w:kern w:val="0"/>
                <w:sz w:val="20"/>
                <w:szCs w:val="20"/>
              </w:rPr>
            </w:pPr>
          </w:p>
        </w:tc>
        <w:tc>
          <w:tcPr>
            <w:tcW w:w="567" w:type="dxa"/>
            <w:vMerge w:val="restart"/>
            <w:tcBorders>
              <w:tl2br w:val="nil"/>
              <w:tr2bl w:val="nil"/>
            </w:tcBorders>
            <w:shd w:val="clear" w:color="auto" w:fill="auto"/>
            <w:vAlign w:val="center"/>
          </w:tcPr>
          <w:p w14:paraId="0776A1A1">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隧道工程和地下道路工程</w:t>
            </w:r>
          </w:p>
          <w:p w14:paraId="618C6DF7">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14:paraId="62F862E7">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349" w:type="dxa"/>
            <w:tcBorders>
              <w:tl2br w:val="nil"/>
              <w:tr2bl w:val="nil"/>
            </w:tcBorders>
            <w:shd w:val="clear" w:color="auto" w:fill="auto"/>
            <w:vAlign w:val="center"/>
          </w:tcPr>
          <w:p w14:paraId="2738D9AB">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（1）内径（宽或高）5m以上，或单洞洞长1000m以上；</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（2）单项工程合同额3000万元以上。</w:t>
            </w:r>
          </w:p>
        </w:tc>
        <w:tc>
          <w:tcPr>
            <w:tcW w:w="1701" w:type="dxa"/>
            <w:vMerge w:val="restart"/>
            <w:tcBorders>
              <w:tl2br w:val="nil"/>
              <w:tr2bl w:val="nil"/>
            </w:tcBorders>
            <w:shd w:val="clear" w:color="auto" w:fill="auto"/>
            <w:vAlign w:val="center"/>
          </w:tcPr>
          <w:p w14:paraId="4450AB23">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1.含地下过街通道；小型工程不含盾构施工。</w:t>
            </w:r>
          </w:p>
          <w:p w14:paraId="6137491E">
            <w:pPr>
              <w:widowControl/>
              <w:spacing w:line="260" w:lineRule="exact"/>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2.隧道是修建在地下、内部净空断面在2m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以上，两端有出口，供行人车辆等通行的工程建筑。</w:t>
            </w:r>
          </w:p>
        </w:tc>
      </w:tr>
      <w:tr w14:paraId="0C5B41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055" w:hRule="exact"/>
          <w:jc w:val="center"/>
        </w:trPr>
        <w:tc>
          <w:tcPr>
            <w:tcW w:w="567" w:type="dxa"/>
            <w:vMerge w:val="continue"/>
            <w:tcBorders>
              <w:tl2br w:val="nil"/>
              <w:tr2bl w:val="nil"/>
            </w:tcBorders>
            <w:shd w:val="clear" w:color="auto" w:fill="auto"/>
            <w:vAlign w:val="center"/>
          </w:tcPr>
          <w:p w14:paraId="4BCA4B4C">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5D7CA3C2">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14:paraId="5FE58BDB">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349" w:type="dxa"/>
            <w:tcBorders>
              <w:tl2br w:val="nil"/>
              <w:tr2bl w:val="nil"/>
            </w:tcBorders>
            <w:shd w:val="clear" w:color="auto" w:fill="auto"/>
            <w:vAlign w:val="center"/>
          </w:tcPr>
          <w:p w14:paraId="5F29E0C7">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（1）内径（宽或高）3m以上、5m以下；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（2）单项工程合同额1000万元以上、3000万元以下。</w:t>
            </w:r>
          </w:p>
        </w:tc>
        <w:tc>
          <w:tcPr>
            <w:tcW w:w="1701" w:type="dxa"/>
            <w:vMerge w:val="continue"/>
            <w:tcBorders>
              <w:tl2br w:val="nil"/>
              <w:tr2bl w:val="nil"/>
            </w:tcBorders>
            <w:shd w:val="clear" w:color="auto" w:fill="auto"/>
            <w:vAlign w:val="center"/>
          </w:tcPr>
          <w:p w14:paraId="549864B7">
            <w:pPr>
              <w:widowControl/>
              <w:spacing w:line="260" w:lineRule="exact"/>
              <w:jc w:val="center"/>
              <w:textAlignment w:val="center"/>
              <w:rPr>
                <w:rFonts w:asciiTheme="minorEastAsia" w:hAnsiTheme="minorEastAsia" w:cstheme="minorEastAsia"/>
                <w:color w:val="000000" w:themeColor="text1"/>
                <w:sz w:val="20"/>
                <w:szCs w:val="20"/>
              </w:rPr>
            </w:pPr>
          </w:p>
        </w:tc>
      </w:tr>
      <w:tr w14:paraId="52A0D9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057" w:hRule="exact"/>
          <w:jc w:val="center"/>
        </w:trPr>
        <w:tc>
          <w:tcPr>
            <w:tcW w:w="567" w:type="dxa"/>
            <w:vMerge w:val="continue"/>
            <w:tcBorders>
              <w:tl2br w:val="nil"/>
              <w:tr2bl w:val="nil"/>
            </w:tcBorders>
            <w:shd w:val="clear" w:color="auto" w:fill="auto"/>
            <w:vAlign w:val="center"/>
          </w:tcPr>
          <w:p w14:paraId="10148449">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6361CDF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14:paraId="116D0E4D">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349" w:type="dxa"/>
            <w:tcBorders>
              <w:tl2br w:val="nil"/>
              <w:tr2bl w:val="nil"/>
            </w:tcBorders>
            <w:shd w:val="clear" w:color="auto" w:fill="auto"/>
            <w:vAlign w:val="center"/>
          </w:tcPr>
          <w:p w14:paraId="223B00AB">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（1）内径（宽或高）3m以下，且内部净空断面在2m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（2）单项工程合同额1000万元以下。</w:t>
            </w:r>
          </w:p>
        </w:tc>
        <w:tc>
          <w:tcPr>
            <w:tcW w:w="1701" w:type="dxa"/>
            <w:vMerge w:val="continue"/>
            <w:tcBorders>
              <w:tl2br w:val="nil"/>
              <w:tr2bl w:val="nil"/>
            </w:tcBorders>
            <w:shd w:val="clear" w:color="auto" w:fill="auto"/>
            <w:vAlign w:val="center"/>
          </w:tcPr>
          <w:p w14:paraId="18CC5ABA">
            <w:pPr>
              <w:widowControl/>
              <w:spacing w:line="260" w:lineRule="exact"/>
              <w:jc w:val="center"/>
              <w:textAlignment w:val="center"/>
              <w:rPr>
                <w:rFonts w:asciiTheme="minorEastAsia" w:hAnsiTheme="minorEastAsia" w:cstheme="minorEastAsia"/>
                <w:color w:val="000000" w:themeColor="text1"/>
                <w:sz w:val="20"/>
                <w:szCs w:val="20"/>
              </w:rPr>
            </w:pPr>
          </w:p>
        </w:tc>
      </w:tr>
      <w:tr w14:paraId="5AF02E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805" w:hRule="atLeast"/>
          <w:jc w:val="center"/>
        </w:trPr>
        <w:tc>
          <w:tcPr>
            <w:tcW w:w="567" w:type="dxa"/>
            <w:vMerge w:val="restart"/>
            <w:tcBorders>
              <w:tl2br w:val="nil"/>
              <w:tr2bl w:val="nil"/>
            </w:tcBorders>
            <w:shd w:val="clear" w:color="auto" w:fill="auto"/>
            <w:vAlign w:val="center"/>
          </w:tcPr>
          <w:p w14:paraId="4DA9CD8F">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4</w:t>
            </w:r>
          </w:p>
        </w:tc>
        <w:tc>
          <w:tcPr>
            <w:tcW w:w="567" w:type="dxa"/>
            <w:vMerge w:val="restart"/>
            <w:tcBorders>
              <w:tl2br w:val="nil"/>
              <w:tr2bl w:val="nil"/>
            </w:tcBorders>
            <w:shd w:val="clear" w:color="auto" w:fill="auto"/>
            <w:vAlign w:val="center"/>
          </w:tcPr>
          <w:p w14:paraId="34DBBE07">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城市轨道交通工程</w:t>
            </w:r>
          </w:p>
        </w:tc>
        <w:tc>
          <w:tcPr>
            <w:tcW w:w="567" w:type="dxa"/>
            <w:tcBorders>
              <w:tl2br w:val="nil"/>
              <w:tr2bl w:val="nil"/>
            </w:tcBorders>
            <w:shd w:val="clear" w:color="auto" w:fill="auto"/>
            <w:vAlign w:val="center"/>
          </w:tcPr>
          <w:p w14:paraId="073A6F4D">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349" w:type="dxa"/>
            <w:tcBorders>
              <w:tl2br w:val="nil"/>
              <w:tr2bl w:val="nil"/>
            </w:tcBorders>
            <w:shd w:val="clear" w:color="auto" w:fill="auto"/>
            <w:vAlign w:val="center"/>
          </w:tcPr>
          <w:p w14:paraId="22A046B8">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城市轨道交通工程的车站、区间、车辆段及停车场的单位工程或工程造价1亿元以上的城市轨道交通工程。</w:t>
            </w:r>
          </w:p>
        </w:tc>
        <w:tc>
          <w:tcPr>
            <w:tcW w:w="1701" w:type="dxa"/>
            <w:tcBorders>
              <w:tl2br w:val="nil"/>
              <w:tr2bl w:val="nil"/>
            </w:tcBorders>
            <w:shd w:val="clear" w:color="auto" w:fill="auto"/>
            <w:vAlign w:val="center"/>
          </w:tcPr>
          <w:p w14:paraId="5261EB73">
            <w:pPr>
              <w:widowControl/>
              <w:spacing w:line="260" w:lineRule="exact"/>
              <w:jc w:val="center"/>
              <w:textAlignment w:val="center"/>
              <w:rPr>
                <w:rFonts w:asciiTheme="minorEastAsia" w:hAnsiTheme="minorEastAsia" w:cstheme="minorEastAsia"/>
                <w:color w:val="000000" w:themeColor="text1"/>
                <w:sz w:val="20"/>
                <w:szCs w:val="20"/>
              </w:rPr>
            </w:pPr>
          </w:p>
        </w:tc>
      </w:tr>
      <w:tr w14:paraId="1146A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677" w:hRule="atLeast"/>
          <w:jc w:val="center"/>
        </w:trPr>
        <w:tc>
          <w:tcPr>
            <w:tcW w:w="567" w:type="dxa"/>
            <w:vMerge w:val="continue"/>
            <w:tcBorders>
              <w:tl2br w:val="nil"/>
              <w:tr2bl w:val="nil"/>
            </w:tcBorders>
            <w:shd w:val="clear" w:color="auto" w:fill="auto"/>
            <w:vAlign w:val="center"/>
          </w:tcPr>
          <w:p w14:paraId="792FBEA2">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22A3F3B6">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14:paraId="6125207E">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349" w:type="dxa"/>
            <w:tcBorders>
              <w:tl2br w:val="nil"/>
              <w:tr2bl w:val="nil"/>
            </w:tcBorders>
            <w:shd w:val="clear" w:color="auto" w:fill="auto"/>
            <w:vAlign w:val="center"/>
          </w:tcPr>
          <w:p w14:paraId="542D92A4">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工程造价1亿元以下的城市轨道交通工程。</w:t>
            </w:r>
          </w:p>
        </w:tc>
        <w:tc>
          <w:tcPr>
            <w:tcW w:w="1701" w:type="dxa"/>
            <w:tcBorders>
              <w:tl2br w:val="nil"/>
              <w:tr2bl w:val="nil"/>
            </w:tcBorders>
            <w:shd w:val="clear" w:color="auto" w:fill="auto"/>
            <w:vAlign w:val="center"/>
          </w:tcPr>
          <w:p w14:paraId="754BFF23">
            <w:pPr>
              <w:widowControl/>
              <w:spacing w:line="260" w:lineRule="exact"/>
              <w:jc w:val="center"/>
              <w:textAlignment w:val="center"/>
              <w:rPr>
                <w:rFonts w:asciiTheme="minorEastAsia" w:hAnsiTheme="minorEastAsia" w:cstheme="minorEastAsia"/>
                <w:color w:val="000000" w:themeColor="text1"/>
                <w:sz w:val="20"/>
                <w:szCs w:val="20"/>
              </w:rPr>
            </w:pPr>
          </w:p>
        </w:tc>
      </w:tr>
      <w:tr w14:paraId="699EEB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5" w:hRule="atLeast"/>
          <w:jc w:val="center"/>
        </w:trPr>
        <w:tc>
          <w:tcPr>
            <w:tcW w:w="567" w:type="dxa"/>
            <w:vMerge w:val="restart"/>
            <w:tcBorders>
              <w:tl2br w:val="nil"/>
              <w:tr2bl w:val="nil"/>
            </w:tcBorders>
            <w:shd w:val="clear" w:color="auto" w:fill="auto"/>
            <w:vAlign w:val="center"/>
          </w:tcPr>
          <w:p w14:paraId="3992E5C0">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5</w:t>
            </w:r>
          </w:p>
        </w:tc>
        <w:tc>
          <w:tcPr>
            <w:tcW w:w="567" w:type="dxa"/>
            <w:vMerge w:val="restart"/>
            <w:tcBorders>
              <w:tl2br w:val="nil"/>
              <w:tr2bl w:val="nil"/>
            </w:tcBorders>
            <w:shd w:val="clear" w:color="auto" w:fill="auto"/>
            <w:vAlign w:val="center"/>
          </w:tcPr>
          <w:p w14:paraId="42C14CC0">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城市公共广场</w:t>
            </w:r>
          </w:p>
        </w:tc>
        <w:tc>
          <w:tcPr>
            <w:tcW w:w="567" w:type="dxa"/>
            <w:tcBorders>
              <w:tl2br w:val="nil"/>
              <w:tr2bl w:val="nil"/>
            </w:tcBorders>
            <w:shd w:val="clear" w:color="auto" w:fill="auto"/>
            <w:vAlign w:val="center"/>
          </w:tcPr>
          <w:p w14:paraId="254266B4">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349" w:type="dxa"/>
            <w:tcBorders>
              <w:tl2br w:val="nil"/>
              <w:tr2bl w:val="nil"/>
            </w:tcBorders>
            <w:shd w:val="clear" w:color="auto" w:fill="auto"/>
            <w:vAlign w:val="center"/>
          </w:tcPr>
          <w:p w14:paraId="0A7F14EB">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广场面积5万m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以上，单项工程合同额3000万元以上。</w:t>
            </w:r>
          </w:p>
        </w:tc>
        <w:tc>
          <w:tcPr>
            <w:tcW w:w="1701" w:type="dxa"/>
            <w:vMerge w:val="restart"/>
            <w:tcBorders>
              <w:tl2br w:val="nil"/>
              <w:tr2bl w:val="nil"/>
            </w:tcBorders>
            <w:shd w:val="clear" w:color="auto" w:fill="auto"/>
            <w:vAlign w:val="center"/>
          </w:tcPr>
          <w:p w14:paraId="6746531B">
            <w:pPr>
              <w:widowControl/>
              <w:spacing w:line="26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含体育场。</w:t>
            </w:r>
          </w:p>
        </w:tc>
      </w:tr>
      <w:tr w14:paraId="2B1A89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660" w:hRule="atLeast"/>
          <w:jc w:val="center"/>
        </w:trPr>
        <w:tc>
          <w:tcPr>
            <w:tcW w:w="567" w:type="dxa"/>
            <w:vMerge w:val="continue"/>
            <w:tcBorders>
              <w:tl2br w:val="nil"/>
              <w:tr2bl w:val="nil"/>
            </w:tcBorders>
            <w:shd w:val="clear" w:color="auto" w:fill="auto"/>
            <w:vAlign w:val="center"/>
          </w:tcPr>
          <w:p w14:paraId="09761711">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68FBAFE5">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14:paraId="70A0C7CE">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349" w:type="dxa"/>
            <w:tcBorders>
              <w:tl2br w:val="nil"/>
              <w:tr2bl w:val="nil"/>
            </w:tcBorders>
            <w:shd w:val="clear" w:color="auto" w:fill="auto"/>
            <w:vAlign w:val="center"/>
          </w:tcPr>
          <w:p w14:paraId="07B1460D">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广场面积2万m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以上、5万m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以下，单项工程合同额1000万元以上、3000万元以下。</w:t>
            </w:r>
          </w:p>
        </w:tc>
        <w:tc>
          <w:tcPr>
            <w:tcW w:w="1701" w:type="dxa"/>
            <w:vMerge w:val="continue"/>
            <w:tcBorders>
              <w:tl2br w:val="nil"/>
              <w:tr2bl w:val="nil"/>
            </w:tcBorders>
            <w:shd w:val="clear" w:color="auto" w:fill="auto"/>
            <w:vAlign w:val="center"/>
          </w:tcPr>
          <w:p w14:paraId="6AC915DD">
            <w:pPr>
              <w:widowControl/>
              <w:spacing w:line="260" w:lineRule="exact"/>
              <w:jc w:val="center"/>
              <w:textAlignment w:val="center"/>
              <w:rPr>
                <w:rFonts w:asciiTheme="minorEastAsia" w:hAnsiTheme="minorEastAsia" w:cstheme="minorEastAsia"/>
                <w:color w:val="000000" w:themeColor="text1"/>
                <w:sz w:val="20"/>
                <w:szCs w:val="20"/>
              </w:rPr>
            </w:pPr>
          </w:p>
        </w:tc>
      </w:tr>
      <w:tr w14:paraId="768233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17" w:hRule="atLeast"/>
          <w:jc w:val="center"/>
        </w:trPr>
        <w:tc>
          <w:tcPr>
            <w:tcW w:w="567" w:type="dxa"/>
            <w:vMerge w:val="continue"/>
            <w:tcBorders>
              <w:tl2br w:val="nil"/>
              <w:tr2bl w:val="nil"/>
            </w:tcBorders>
            <w:shd w:val="clear" w:color="auto" w:fill="auto"/>
            <w:vAlign w:val="center"/>
          </w:tcPr>
          <w:p w14:paraId="07CF6663">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5C7BE68F">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14:paraId="6519004C">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349" w:type="dxa"/>
            <w:tcBorders>
              <w:tl2br w:val="nil"/>
              <w:tr2bl w:val="nil"/>
            </w:tcBorders>
            <w:shd w:val="clear" w:color="auto" w:fill="auto"/>
            <w:vAlign w:val="center"/>
          </w:tcPr>
          <w:p w14:paraId="4F7A1128">
            <w:pPr>
              <w:widowControl/>
              <w:spacing w:line="28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单项工程合同额1000万元以下。</w:t>
            </w:r>
          </w:p>
        </w:tc>
        <w:tc>
          <w:tcPr>
            <w:tcW w:w="1701" w:type="dxa"/>
            <w:vMerge w:val="continue"/>
            <w:tcBorders>
              <w:tl2br w:val="nil"/>
              <w:tr2bl w:val="nil"/>
            </w:tcBorders>
            <w:shd w:val="clear" w:color="auto" w:fill="auto"/>
            <w:vAlign w:val="center"/>
          </w:tcPr>
          <w:p w14:paraId="1B647627">
            <w:pPr>
              <w:widowControl/>
              <w:spacing w:line="260" w:lineRule="exact"/>
              <w:jc w:val="center"/>
              <w:textAlignment w:val="center"/>
              <w:rPr>
                <w:rFonts w:asciiTheme="minorEastAsia" w:hAnsiTheme="minorEastAsia" w:cstheme="minorEastAsia"/>
                <w:color w:val="000000" w:themeColor="text1"/>
                <w:sz w:val="20"/>
                <w:szCs w:val="20"/>
              </w:rPr>
            </w:pPr>
          </w:p>
        </w:tc>
      </w:tr>
      <w:tr w14:paraId="40C364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restart"/>
            <w:tcBorders>
              <w:tl2br w:val="nil"/>
              <w:tr2bl w:val="nil"/>
            </w:tcBorders>
            <w:shd w:val="clear" w:color="auto" w:fill="auto"/>
            <w:vAlign w:val="center"/>
          </w:tcPr>
          <w:p w14:paraId="16AC6566">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6</w:t>
            </w:r>
          </w:p>
        </w:tc>
        <w:tc>
          <w:tcPr>
            <w:tcW w:w="567" w:type="dxa"/>
            <w:vMerge w:val="restart"/>
            <w:tcBorders>
              <w:tl2br w:val="nil"/>
              <w:tr2bl w:val="nil"/>
            </w:tcBorders>
            <w:shd w:val="clear" w:color="auto" w:fill="auto"/>
            <w:vAlign w:val="center"/>
          </w:tcPr>
          <w:p w14:paraId="4F2150EF">
            <w:pPr>
              <w:widowControl/>
              <w:spacing w:line="220" w:lineRule="exact"/>
              <w:jc w:val="center"/>
              <w:textAlignment w:val="center"/>
              <w:rPr>
                <w:rFonts w:asciiTheme="minorEastAsia" w:hAnsiTheme="minorEastAsia" w:cstheme="minorEastAsia"/>
                <w:kern w:val="0"/>
                <w:sz w:val="20"/>
                <w:szCs w:val="20"/>
              </w:rPr>
            </w:pPr>
            <w:r>
              <w:rPr>
                <w:rFonts w:hint="eastAsia" w:asciiTheme="minorEastAsia" w:hAnsiTheme="minorEastAsia" w:cstheme="minorEastAsia"/>
                <w:color w:val="000000"/>
                <w:kern w:val="0"/>
                <w:sz w:val="20"/>
                <w:szCs w:val="20"/>
              </w:rPr>
              <w:t>交通安全设施</w:t>
            </w:r>
          </w:p>
        </w:tc>
        <w:tc>
          <w:tcPr>
            <w:tcW w:w="567" w:type="dxa"/>
            <w:tcBorders>
              <w:tl2br w:val="nil"/>
              <w:tr2bl w:val="nil"/>
            </w:tcBorders>
            <w:shd w:val="clear" w:color="auto" w:fill="auto"/>
            <w:vAlign w:val="center"/>
          </w:tcPr>
          <w:p w14:paraId="5FF47F53">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349" w:type="dxa"/>
            <w:tcBorders>
              <w:tl2br w:val="nil"/>
              <w:tr2bl w:val="nil"/>
            </w:tcBorders>
            <w:shd w:val="clear" w:color="auto" w:fill="auto"/>
            <w:vAlign w:val="center"/>
          </w:tcPr>
          <w:p w14:paraId="53DDE761">
            <w:pPr>
              <w:widowControl/>
              <w:spacing w:line="28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单项工程合同额500万元以上。</w:t>
            </w:r>
          </w:p>
        </w:tc>
        <w:tc>
          <w:tcPr>
            <w:tcW w:w="1701" w:type="dxa"/>
            <w:vMerge w:val="restart"/>
            <w:tcBorders>
              <w:tl2br w:val="nil"/>
              <w:tr2bl w:val="nil"/>
            </w:tcBorders>
            <w:shd w:val="clear" w:color="auto" w:fill="auto"/>
            <w:vAlign w:val="center"/>
          </w:tcPr>
          <w:p w14:paraId="5966518F">
            <w:pPr>
              <w:widowControl/>
              <w:spacing w:line="260" w:lineRule="exact"/>
              <w:jc w:val="center"/>
              <w:textAlignment w:val="center"/>
              <w:rPr>
                <w:rFonts w:asciiTheme="minorEastAsia" w:hAnsiTheme="minorEastAsia" w:cstheme="minorEastAsia"/>
                <w:color w:val="000000" w:themeColor="text1"/>
                <w:sz w:val="20"/>
                <w:szCs w:val="20"/>
              </w:rPr>
            </w:pPr>
            <w:r>
              <w:rPr>
                <w:rFonts w:hint="eastAsia" w:asciiTheme="minorEastAsia" w:hAnsiTheme="minorEastAsia" w:cstheme="minorEastAsia"/>
                <w:color w:val="000000"/>
                <w:kern w:val="0"/>
                <w:sz w:val="20"/>
                <w:szCs w:val="20"/>
              </w:rPr>
              <w:t>含护栏、隔离带，防护墩。</w:t>
            </w:r>
          </w:p>
        </w:tc>
      </w:tr>
      <w:tr w14:paraId="5D0B93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52973B43">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78CE9781">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14:paraId="75202C1B">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349" w:type="dxa"/>
            <w:tcBorders>
              <w:tl2br w:val="nil"/>
              <w:tr2bl w:val="nil"/>
            </w:tcBorders>
            <w:shd w:val="clear" w:color="auto" w:fill="auto"/>
            <w:vAlign w:val="center"/>
          </w:tcPr>
          <w:p w14:paraId="6E383E16">
            <w:pPr>
              <w:widowControl/>
              <w:spacing w:line="28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单项工程合同额200万元以上、500万元以下。</w:t>
            </w:r>
          </w:p>
        </w:tc>
        <w:tc>
          <w:tcPr>
            <w:tcW w:w="1701" w:type="dxa"/>
            <w:vMerge w:val="continue"/>
            <w:tcBorders>
              <w:tl2br w:val="nil"/>
              <w:tr2bl w:val="nil"/>
            </w:tcBorders>
            <w:shd w:val="clear" w:color="auto" w:fill="auto"/>
            <w:vAlign w:val="center"/>
          </w:tcPr>
          <w:p w14:paraId="495D8796">
            <w:pPr>
              <w:widowControl/>
              <w:spacing w:line="260" w:lineRule="exact"/>
              <w:jc w:val="center"/>
              <w:textAlignment w:val="center"/>
              <w:rPr>
                <w:rFonts w:asciiTheme="minorEastAsia" w:hAnsiTheme="minorEastAsia" w:cstheme="minorEastAsia"/>
                <w:color w:val="000000" w:themeColor="text1"/>
                <w:sz w:val="20"/>
                <w:szCs w:val="20"/>
              </w:rPr>
            </w:pPr>
          </w:p>
        </w:tc>
      </w:tr>
      <w:tr w14:paraId="6D038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54" w:hRule="atLeast"/>
          <w:jc w:val="center"/>
        </w:trPr>
        <w:tc>
          <w:tcPr>
            <w:tcW w:w="567" w:type="dxa"/>
            <w:vMerge w:val="continue"/>
            <w:tcBorders>
              <w:tl2br w:val="nil"/>
              <w:tr2bl w:val="nil"/>
            </w:tcBorders>
            <w:shd w:val="clear" w:color="auto" w:fill="auto"/>
            <w:vAlign w:val="center"/>
          </w:tcPr>
          <w:p w14:paraId="04B7ADF1">
            <w:pPr>
              <w:widowControl/>
              <w:spacing w:line="220" w:lineRule="exact"/>
              <w:jc w:val="center"/>
              <w:rPr>
                <w:rFonts w:asciiTheme="minorEastAsia" w:hAnsiTheme="minorEastAsia" w:cstheme="minorEastAsia"/>
                <w:kern w:val="0"/>
                <w:sz w:val="20"/>
                <w:szCs w:val="20"/>
              </w:rPr>
            </w:pPr>
          </w:p>
        </w:tc>
        <w:tc>
          <w:tcPr>
            <w:tcW w:w="567" w:type="dxa"/>
            <w:vMerge w:val="continue"/>
            <w:tcBorders>
              <w:tl2br w:val="nil"/>
              <w:tr2bl w:val="nil"/>
            </w:tcBorders>
            <w:shd w:val="clear" w:color="auto" w:fill="auto"/>
            <w:vAlign w:val="center"/>
          </w:tcPr>
          <w:p w14:paraId="6FF696C9">
            <w:pPr>
              <w:widowControl/>
              <w:spacing w:line="220" w:lineRule="exact"/>
              <w:jc w:val="center"/>
              <w:rPr>
                <w:rFonts w:asciiTheme="minorEastAsia" w:hAnsiTheme="minorEastAsia" w:cstheme="minorEastAsia"/>
                <w:kern w:val="0"/>
                <w:sz w:val="20"/>
                <w:szCs w:val="20"/>
              </w:rPr>
            </w:pPr>
          </w:p>
        </w:tc>
        <w:tc>
          <w:tcPr>
            <w:tcW w:w="567" w:type="dxa"/>
            <w:tcBorders>
              <w:tl2br w:val="nil"/>
              <w:tr2bl w:val="nil"/>
            </w:tcBorders>
            <w:shd w:val="clear" w:color="auto" w:fill="auto"/>
            <w:vAlign w:val="center"/>
          </w:tcPr>
          <w:p w14:paraId="2266D720">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349" w:type="dxa"/>
            <w:tcBorders>
              <w:tl2br w:val="nil"/>
              <w:tr2bl w:val="nil"/>
            </w:tcBorders>
            <w:shd w:val="clear" w:color="auto" w:fill="auto"/>
            <w:vAlign w:val="center"/>
          </w:tcPr>
          <w:p w14:paraId="23225E43">
            <w:pPr>
              <w:widowControl/>
              <w:spacing w:line="28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单项工程合同额200万元以下。</w:t>
            </w:r>
          </w:p>
        </w:tc>
        <w:tc>
          <w:tcPr>
            <w:tcW w:w="1701" w:type="dxa"/>
            <w:vMerge w:val="continue"/>
            <w:tcBorders>
              <w:tl2br w:val="nil"/>
              <w:tr2bl w:val="nil"/>
            </w:tcBorders>
            <w:shd w:val="clear" w:color="auto" w:fill="auto"/>
            <w:vAlign w:val="center"/>
          </w:tcPr>
          <w:p w14:paraId="344931CC">
            <w:pPr>
              <w:widowControl/>
              <w:spacing w:line="260" w:lineRule="exact"/>
              <w:jc w:val="center"/>
              <w:textAlignment w:val="center"/>
              <w:rPr>
                <w:rFonts w:asciiTheme="minorEastAsia" w:hAnsiTheme="minorEastAsia" w:cstheme="minorEastAsia"/>
                <w:color w:val="000000" w:themeColor="text1"/>
                <w:sz w:val="20"/>
                <w:szCs w:val="20"/>
              </w:rPr>
            </w:pPr>
          </w:p>
        </w:tc>
      </w:tr>
    </w:tbl>
    <w:p w14:paraId="03631932">
      <w:pPr>
        <w:spacing w:line="160" w:lineRule="exact"/>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4282E69D">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十一、给排水工程专业（1）</w:t>
      </w:r>
    </w:p>
    <w:tbl>
      <w:tblPr>
        <w:tblStyle w:val="7"/>
        <w:tblW w:w="102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13" w:type="dxa"/>
          <w:left w:w="57" w:type="dxa"/>
          <w:bottom w:w="57" w:type="dxa"/>
          <w:right w:w="57" w:type="dxa"/>
        </w:tblCellMar>
      </w:tblPr>
      <w:tblGrid>
        <w:gridCol w:w="567"/>
        <w:gridCol w:w="850"/>
        <w:gridCol w:w="850"/>
        <w:gridCol w:w="6803"/>
        <w:gridCol w:w="1134"/>
      </w:tblGrid>
      <w:tr w14:paraId="5AE67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exact"/>
          <w:tblHeader/>
          <w:jc w:val="center"/>
        </w:trPr>
        <w:tc>
          <w:tcPr>
            <w:tcW w:w="567" w:type="dxa"/>
            <w:tcBorders>
              <w:tl2br w:val="nil"/>
              <w:tr2bl w:val="nil"/>
            </w:tcBorders>
            <w:shd w:val="clear" w:color="auto" w:fill="auto"/>
            <w:vAlign w:val="center"/>
          </w:tcPr>
          <w:p w14:paraId="6C849383">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序号</w:t>
            </w:r>
          </w:p>
        </w:tc>
        <w:tc>
          <w:tcPr>
            <w:tcW w:w="850" w:type="dxa"/>
            <w:tcBorders>
              <w:tl2br w:val="nil"/>
              <w:tr2bl w:val="nil"/>
            </w:tcBorders>
            <w:shd w:val="clear" w:color="auto" w:fill="auto"/>
            <w:vAlign w:val="center"/>
          </w:tcPr>
          <w:p w14:paraId="1D79CAD5">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74CD7553">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类型</w:t>
            </w:r>
          </w:p>
        </w:tc>
        <w:tc>
          <w:tcPr>
            <w:tcW w:w="850" w:type="dxa"/>
            <w:tcBorders>
              <w:tl2br w:val="nil"/>
              <w:tr2bl w:val="nil"/>
            </w:tcBorders>
            <w:shd w:val="clear" w:color="auto" w:fill="auto"/>
            <w:vAlign w:val="center"/>
          </w:tcPr>
          <w:p w14:paraId="7F8768F2">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44850A99">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规模</w:t>
            </w:r>
          </w:p>
        </w:tc>
        <w:tc>
          <w:tcPr>
            <w:tcW w:w="6803" w:type="dxa"/>
            <w:tcBorders>
              <w:tl2br w:val="nil"/>
              <w:tr2bl w:val="nil"/>
            </w:tcBorders>
            <w:shd w:val="clear" w:color="auto" w:fill="auto"/>
            <w:vAlign w:val="center"/>
          </w:tcPr>
          <w:p w14:paraId="474777B9">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参考标准</w:t>
            </w:r>
          </w:p>
        </w:tc>
        <w:tc>
          <w:tcPr>
            <w:tcW w:w="1134" w:type="dxa"/>
            <w:tcBorders>
              <w:tl2br w:val="nil"/>
              <w:tr2bl w:val="nil"/>
            </w:tcBorders>
            <w:shd w:val="clear" w:color="auto" w:fill="auto"/>
            <w:vAlign w:val="center"/>
          </w:tcPr>
          <w:p w14:paraId="4A647B76">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备注</w:t>
            </w:r>
          </w:p>
        </w:tc>
      </w:tr>
      <w:tr w14:paraId="62DBD6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restart"/>
            <w:tcBorders>
              <w:tl2br w:val="nil"/>
              <w:tr2bl w:val="nil"/>
            </w:tcBorders>
            <w:shd w:val="clear" w:color="auto" w:fill="auto"/>
            <w:vAlign w:val="center"/>
          </w:tcPr>
          <w:p w14:paraId="4D2FA6C0">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1</w:t>
            </w:r>
          </w:p>
        </w:tc>
        <w:tc>
          <w:tcPr>
            <w:tcW w:w="850" w:type="dxa"/>
            <w:vMerge w:val="restart"/>
            <w:tcBorders>
              <w:tl2br w:val="nil"/>
              <w:tr2bl w:val="nil"/>
            </w:tcBorders>
            <w:shd w:val="clear" w:color="auto" w:fill="auto"/>
            <w:vAlign w:val="center"/>
          </w:tcPr>
          <w:p w14:paraId="5E617F04">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给水厂</w:t>
            </w:r>
          </w:p>
        </w:tc>
        <w:tc>
          <w:tcPr>
            <w:tcW w:w="850" w:type="dxa"/>
            <w:tcBorders>
              <w:tl2br w:val="nil"/>
              <w:tr2bl w:val="nil"/>
            </w:tcBorders>
            <w:shd w:val="clear" w:color="auto" w:fill="auto"/>
            <w:vAlign w:val="center"/>
          </w:tcPr>
          <w:p w14:paraId="351906A6">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2F571321">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规模10万m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w:t>
            </w:r>
          </w:p>
        </w:tc>
        <w:tc>
          <w:tcPr>
            <w:tcW w:w="1134" w:type="dxa"/>
            <w:vMerge w:val="restart"/>
            <w:tcBorders>
              <w:tl2br w:val="nil"/>
              <w:tr2bl w:val="nil"/>
            </w:tcBorders>
            <w:shd w:val="clear" w:color="auto" w:fill="auto"/>
            <w:vAlign w:val="center"/>
          </w:tcPr>
          <w:p w14:paraId="0D755BD4">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5D9A46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continue"/>
            <w:tcBorders>
              <w:tl2br w:val="nil"/>
              <w:tr2bl w:val="nil"/>
            </w:tcBorders>
            <w:shd w:val="clear" w:color="auto" w:fill="auto"/>
            <w:vAlign w:val="center"/>
          </w:tcPr>
          <w:p w14:paraId="0C1C5416">
            <w:pPr>
              <w:widowControl/>
              <w:spacing w:line="26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6D8773C0">
            <w:pPr>
              <w:widowControl/>
              <w:spacing w:line="26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27884524">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49D5F711">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规模5万m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/日以上、10万m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w:t>
            </w:r>
          </w:p>
        </w:tc>
        <w:tc>
          <w:tcPr>
            <w:tcW w:w="1134" w:type="dxa"/>
            <w:vMerge w:val="continue"/>
            <w:tcBorders>
              <w:tl2br w:val="nil"/>
              <w:tr2bl w:val="nil"/>
            </w:tcBorders>
            <w:shd w:val="clear" w:color="auto" w:fill="auto"/>
            <w:vAlign w:val="center"/>
          </w:tcPr>
          <w:p w14:paraId="4CFEB633">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7C42CE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continue"/>
            <w:tcBorders>
              <w:tl2br w:val="nil"/>
              <w:tr2bl w:val="nil"/>
            </w:tcBorders>
            <w:shd w:val="clear" w:color="auto" w:fill="auto"/>
            <w:vAlign w:val="center"/>
          </w:tcPr>
          <w:p w14:paraId="7BA04C8B">
            <w:pPr>
              <w:widowControl/>
              <w:spacing w:line="26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7633FC1A">
            <w:pPr>
              <w:widowControl/>
              <w:spacing w:line="26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58E2DB27">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343D36AA">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规模5万m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w:t>
            </w:r>
          </w:p>
        </w:tc>
        <w:tc>
          <w:tcPr>
            <w:tcW w:w="1134" w:type="dxa"/>
            <w:vMerge w:val="continue"/>
            <w:tcBorders>
              <w:tl2br w:val="nil"/>
              <w:tr2bl w:val="nil"/>
            </w:tcBorders>
            <w:shd w:val="clear" w:color="auto" w:fill="auto"/>
            <w:vAlign w:val="center"/>
          </w:tcPr>
          <w:p w14:paraId="6E2299F7">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039006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restart"/>
            <w:tcBorders>
              <w:tl2br w:val="nil"/>
              <w:tr2bl w:val="nil"/>
            </w:tcBorders>
            <w:shd w:val="clear" w:color="auto" w:fill="auto"/>
            <w:vAlign w:val="center"/>
          </w:tcPr>
          <w:p w14:paraId="090EA0C6">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2</w:t>
            </w:r>
          </w:p>
        </w:tc>
        <w:tc>
          <w:tcPr>
            <w:tcW w:w="850" w:type="dxa"/>
            <w:vMerge w:val="restart"/>
            <w:tcBorders>
              <w:tl2br w:val="nil"/>
              <w:tr2bl w:val="nil"/>
            </w:tcBorders>
            <w:shd w:val="clear" w:color="auto" w:fill="auto"/>
            <w:vAlign w:val="center"/>
          </w:tcPr>
          <w:p w14:paraId="0ED1AC01">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给水泵站</w:t>
            </w:r>
          </w:p>
        </w:tc>
        <w:tc>
          <w:tcPr>
            <w:tcW w:w="850" w:type="dxa"/>
            <w:tcBorders>
              <w:tl2br w:val="nil"/>
              <w:tr2bl w:val="nil"/>
            </w:tcBorders>
            <w:shd w:val="clear" w:color="auto" w:fill="auto"/>
            <w:vAlign w:val="center"/>
          </w:tcPr>
          <w:p w14:paraId="1A40F86C">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499A9E37">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规模20万m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w:t>
            </w:r>
          </w:p>
        </w:tc>
        <w:tc>
          <w:tcPr>
            <w:tcW w:w="1134" w:type="dxa"/>
            <w:vMerge w:val="restart"/>
            <w:tcBorders>
              <w:tl2br w:val="nil"/>
              <w:tr2bl w:val="nil"/>
            </w:tcBorders>
            <w:shd w:val="clear" w:color="auto" w:fill="auto"/>
            <w:vAlign w:val="center"/>
          </w:tcPr>
          <w:p w14:paraId="5ADD5302">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267A4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continue"/>
            <w:tcBorders>
              <w:tl2br w:val="nil"/>
              <w:tr2bl w:val="nil"/>
            </w:tcBorders>
            <w:shd w:val="clear" w:color="auto" w:fill="auto"/>
            <w:vAlign w:val="center"/>
          </w:tcPr>
          <w:p w14:paraId="198DCCA1">
            <w:pPr>
              <w:widowControl/>
              <w:spacing w:line="26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55DD9748">
            <w:pPr>
              <w:widowControl/>
              <w:spacing w:line="26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7DAC3739">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638F50EE">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规模5万m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/日以上、20万m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w:t>
            </w:r>
          </w:p>
        </w:tc>
        <w:tc>
          <w:tcPr>
            <w:tcW w:w="1134" w:type="dxa"/>
            <w:vMerge w:val="continue"/>
            <w:tcBorders>
              <w:tl2br w:val="nil"/>
              <w:tr2bl w:val="nil"/>
            </w:tcBorders>
            <w:shd w:val="clear" w:color="auto" w:fill="auto"/>
            <w:vAlign w:val="center"/>
          </w:tcPr>
          <w:p w14:paraId="715C4CDD">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6B896D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continue"/>
            <w:tcBorders>
              <w:tl2br w:val="nil"/>
              <w:tr2bl w:val="nil"/>
            </w:tcBorders>
            <w:shd w:val="clear" w:color="auto" w:fill="auto"/>
            <w:vAlign w:val="center"/>
          </w:tcPr>
          <w:p w14:paraId="40C0A912">
            <w:pPr>
              <w:widowControl/>
              <w:spacing w:line="26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12B90F89">
            <w:pPr>
              <w:widowControl/>
              <w:spacing w:line="26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39CD1D69">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2C044A5E">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规模5万m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w:t>
            </w:r>
          </w:p>
        </w:tc>
        <w:tc>
          <w:tcPr>
            <w:tcW w:w="1134" w:type="dxa"/>
            <w:vMerge w:val="continue"/>
            <w:tcBorders>
              <w:tl2br w:val="nil"/>
              <w:tr2bl w:val="nil"/>
            </w:tcBorders>
            <w:shd w:val="clear" w:color="auto" w:fill="auto"/>
            <w:vAlign w:val="center"/>
          </w:tcPr>
          <w:p w14:paraId="367EABBD">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4DC47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restart"/>
            <w:tcBorders>
              <w:tl2br w:val="nil"/>
              <w:tr2bl w:val="nil"/>
            </w:tcBorders>
            <w:shd w:val="clear" w:color="auto" w:fill="auto"/>
            <w:vAlign w:val="center"/>
          </w:tcPr>
          <w:p w14:paraId="46F81B45">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3</w:t>
            </w:r>
          </w:p>
        </w:tc>
        <w:tc>
          <w:tcPr>
            <w:tcW w:w="850" w:type="dxa"/>
            <w:vMerge w:val="restart"/>
            <w:tcBorders>
              <w:tl2br w:val="nil"/>
              <w:tr2bl w:val="nil"/>
            </w:tcBorders>
            <w:shd w:val="clear" w:color="auto" w:fill="auto"/>
            <w:vAlign w:val="center"/>
          </w:tcPr>
          <w:p w14:paraId="1E7C8EF3">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给水管网</w:t>
            </w:r>
          </w:p>
        </w:tc>
        <w:tc>
          <w:tcPr>
            <w:tcW w:w="850" w:type="dxa"/>
            <w:tcBorders>
              <w:tl2br w:val="nil"/>
              <w:tr2bl w:val="nil"/>
            </w:tcBorders>
            <w:shd w:val="clear" w:color="auto" w:fill="auto"/>
            <w:vAlign w:val="center"/>
          </w:tcPr>
          <w:p w14:paraId="05FA301F">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0A0AA07C">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管道直径1600mm以上，且管线长度1km以上。</w:t>
            </w:r>
          </w:p>
        </w:tc>
        <w:tc>
          <w:tcPr>
            <w:tcW w:w="1134" w:type="dxa"/>
            <w:vMerge w:val="restart"/>
            <w:tcBorders>
              <w:tl2br w:val="nil"/>
              <w:tr2bl w:val="nil"/>
            </w:tcBorders>
            <w:shd w:val="clear" w:color="auto" w:fill="auto"/>
            <w:vAlign w:val="center"/>
          </w:tcPr>
          <w:p w14:paraId="74ED8B1C">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5B915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continue"/>
            <w:tcBorders>
              <w:tl2br w:val="nil"/>
              <w:tr2bl w:val="nil"/>
            </w:tcBorders>
            <w:shd w:val="clear" w:color="auto" w:fill="auto"/>
            <w:vAlign w:val="center"/>
          </w:tcPr>
          <w:p w14:paraId="73F52575">
            <w:pPr>
              <w:widowControl/>
              <w:spacing w:line="26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5AE71963">
            <w:pPr>
              <w:widowControl/>
              <w:spacing w:line="26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6A1C045D">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161AD29E">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管道直径1000mm以上、1600mm以下，且管线长度1km以上。</w:t>
            </w:r>
          </w:p>
        </w:tc>
        <w:tc>
          <w:tcPr>
            <w:tcW w:w="1134" w:type="dxa"/>
            <w:vMerge w:val="continue"/>
            <w:tcBorders>
              <w:tl2br w:val="nil"/>
              <w:tr2bl w:val="nil"/>
            </w:tcBorders>
            <w:shd w:val="clear" w:color="auto" w:fill="auto"/>
            <w:vAlign w:val="center"/>
          </w:tcPr>
          <w:p w14:paraId="4B324D82">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3BE315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continue"/>
            <w:tcBorders>
              <w:tl2br w:val="nil"/>
              <w:tr2bl w:val="nil"/>
            </w:tcBorders>
            <w:shd w:val="clear" w:color="auto" w:fill="auto"/>
            <w:vAlign w:val="center"/>
          </w:tcPr>
          <w:p w14:paraId="0F0F08AB">
            <w:pPr>
              <w:widowControl/>
              <w:spacing w:line="26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3661B911">
            <w:pPr>
              <w:widowControl/>
              <w:spacing w:line="26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3C797B4A">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527F3DE9">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管道直径1000mm以上，且管线长度1km以上。</w:t>
            </w:r>
          </w:p>
        </w:tc>
        <w:tc>
          <w:tcPr>
            <w:tcW w:w="1134" w:type="dxa"/>
            <w:vMerge w:val="continue"/>
            <w:tcBorders>
              <w:tl2br w:val="nil"/>
              <w:tr2bl w:val="nil"/>
            </w:tcBorders>
            <w:shd w:val="clear" w:color="auto" w:fill="auto"/>
            <w:vAlign w:val="center"/>
          </w:tcPr>
          <w:p w14:paraId="7FC00536">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25F752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restart"/>
            <w:tcBorders>
              <w:tl2br w:val="nil"/>
              <w:tr2bl w:val="nil"/>
            </w:tcBorders>
            <w:shd w:val="clear" w:color="auto" w:fill="auto"/>
            <w:vAlign w:val="center"/>
          </w:tcPr>
          <w:p w14:paraId="4ACD2512">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4</w:t>
            </w:r>
          </w:p>
        </w:tc>
        <w:tc>
          <w:tcPr>
            <w:tcW w:w="850" w:type="dxa"/>
            <w:vMerge w:val="restart"/>
            <w:tcBorders>
              <w:tl2br w:val="nil"/>
              <w:tr2bl w:val="nil"/>
            </w:tcBorders>
            <w:shd w:val="clear" w:color="auto" w:fill="auto"/>
            <w:vAlign w:val="center"/>
          </w:tcPr>
          <w:p w14:paraId="2FF10FF4">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污水处理厂</w:t>
            </w:r>
          </w:p>
        </w:tc>
        <w:tc>
          <w:tcPr>
            <w:tcW w:w="850" w:type="dxa"/>
            <w:tcBorders>
              <w:tl2br w:val="nil"/>
              <w:tr2bl w:val="nil"/>
            </w:tcBorders>
            <w:shd w:val="clear" w:color="auto" w:fill="auto"/>
            <w:vAlign w:val="center"/>
          </w:tcPr>
          <w:p w14:paraId="1334480E">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283B7177">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规模8万m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w:t>
            </w:r>
          </w:p>
        </w:tc>
        <w:tc>
          <w:tcPr>
            <w:tcW w:w="1134" w:type="dxa"/>
            <w:vMerge w:val="restart"/>
            <w:tcBorders>
              <w:tl2br w:val="nil"/>
              <w:tr2bl w:val="nil"/>
            </w:tcBorders>
            <w:shd w:val="clear" w:color="auto" w:fill="auto"/>
            <w:vAlign w:val="center"/>
          </w:tcPr>
          <w:p w14:paraId="1DAD0908">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3E6CD9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continue"/>
            <w:tcBorders>
              <w:tl2br w:val="nil"/>
              <w:tr2bl w:val="nil"/>
            </w:tcBorders>
            <w:shd w:val="clear" w:color="auto" w:fill="auto"/>
            <w:vAlign w:val="center"/>
          </w:tcPr>
          <w:p w14:paraId="004093DD">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3691E049">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56D8FE1E">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4967DB16">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规模4万m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/日以上，8万m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w:t>
            </w:r>
          </w:p>
        </w:tc>
        <w:tc>
          <w:tcPr>
            <w:tcW w:w="1134" w:type="dxa"/>
            <w:vMerge w:val="continue"/>
            <w:tcBorders>
              <w:tl2br w:val="nil"/>
              <w:tr2bl w:val="nil"/>
            </w:tcBorders>
            <w:shd w:val="clear" w:color="auto" w:fill="auto"/>
            <w:vAlign w:val="center"/>
          </w:tcPr>
          <w:p w14:paraId="4A139074">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38D28D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continue"/>
            <w:tcBorders>
              <w:tl2br w:val="nil"/>
              <w:tr2bl w:val="nil"/>
            </w:tcBorders>
            <w:shd w:val="clear" w:color="auto" w:fill="auto"/>
            <w:vAlign w:val="center"/>
          </w:tcPr>
          <w:p w14:paraId="1BFC711A">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0D4F7694">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031B2EB3">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2D316EC5">
            <w:pPr>
              <w:widowControl/>
              <w:spacing w:line="22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规模4万m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w:t>
            </w:r>
          </w:p>
        </w:tc>
        <w:tc>
          <w:tcPr>
            <w:tcW w:w="1134" w:type="dxa"/>
            <w:vMerge w:val="continue"/>
            <w:tcBorders>
              <w:tl2br w:val="nil"/>
              <w:tr2bl w:val="nil"/>
            </w:tcBorders>
            <w:shd w:val="clear" w:color="auto" w:fill="auto"/>
            <w:vAlign w:val="center"/>
          </w:tcPr>
          <w:p w14:paraId="2E87FD57">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2E4243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restart"/>
            <w:tcBorders>
              <w:tl2br w:val="nil"/>
              <w:tr2bl w:val="nil"/>
            </w:tcBorders>
            <w:shd w:val="clear" w:color="auto" w:fill="auto"/>
            <w:vAlign w:val="center"/>
          </w:tcPr>
          <w:p w14:paraId="594A440A">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5</w:t>
            </w:r>
          </w:p>
        </w:tc>
        <w:tc>
          <w:tcPr>
            <w:tcW w:w="850" w:type="dxa"/>
            <w:vMerge w:val="restart"/>
            <w:tcBorders>
              <w:tl2br w:val="nil"/>
              <w:tr2bl w:val="nil"/>
            </w:tcBorders>
            <w:shd w:val="clear" w:color="auto" w:fill="auto"/>
            <w:vAlign w:val="center"/>
          </w:tcPr>
          <w:p w14:paraId="23542CF4">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排水泵站</w:t>
            </w:r>
          </w:p>
        </w:tc>
        <w:tc>
          <w:tcPr>
            <w:tcW w:w="850" w:type="dxa"/>
            <w:tcBorders>
              <w:tl2br w:val="nil"/>
              <w:tr2bl w:val="nil"/>
            </w:tcBorders>
            <w:shd w:val="clear" w:color="auto" w:fill="auto"/>
            <w:vAlign w:val="center"/>
          </w:tcPr>
          <w:p w14:paraId="073A18DD">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4F6F2F81">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规模10万m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w:t>
            </w:r>
          </w:p>
        </w:tc>
        <w:tc>
          <w:tcPr>
            <w:tcW w:w="1134" w:type="dxa"/>
            <w:tcBorders>
              <w:tl2br w:val="nil"/>
              <w:tr2bl w:val="nil"/>
            </w:tcBorders>
            <w:shd w:val="clear" w:color="auto" w:fill="auto"/>
            <w:vAlign w:val="center"/>
          </w:tcPr>
          <w:p w14:paraId="37CD51F2">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5673F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continue"/>
            <w:tcBorders>
              <w:tl2br w:val="nil"/>
              <w:tr2bl w:val="nil"/>
            </w:tcBorders>
            <w:shd w:val="clear" w:color="auto" w:fill="auto"/>
            <w:vAlign w:val="center"/>
          </w:tcPr>
          <w:p w14:paraId="6650AC71">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01A45F58">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0D064A02">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151D14A4">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规模5万m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/日以上，10万m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/日以下。</w:t>
            </w:r>
          </w:p>
        </w:tc>
        <w:tc>
          <w:tcPr>
            <w:tcW w:w="1134" w:type="dxa"/>
            <w:tcBorders>
              <w:tl2br w:val="nil"/>
              <w:tr2bl w:val="nil"/>
            </w:tcBorders>
            <w:shd w:val="clear" w:color="auto" w:fill="auto"/>
            <w:vAlign w:val="center"/>
          </w:tcPr>
          <w:p w14:paraId="5A0F71F3">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4FC308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continue"/>
            <w:tcBorders>
              <w:tl2br w:val="nil"/>
              <w:tr2bl w:val="nil"/>
            </w:tcBorders>
            <w:shd w:val="clear" w:color="auto" w:fill="auto"/>
            <w:vAlign w:val="center"/>
          </w:tcPr>
          <w:p w14:paraId="09D1D3D8">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66392D8C">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22EB8847">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22219811">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规模5万m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w:t>
            </w:r>
          </w:p>
        </w:tc>
        <w:tc>
          <w:tcPr>
            <w:tcW w:w="1134" w:type="dxa"/>
            <w:tcBorders>
              <w:tl2br w:val="nil"/>
              <w:tr2bl w:val="nil"/>
            </w:tcBorders>
            <w:shd w:val="clear" w:color="auto" w:fill="auto"/>
            <w:vAlign w:val="center"/>
          </w:tcPr>
          <w:p w14:paraId="044941AC">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01D8F2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restart"/>
            <w:tcBorders>
              <w:tl2br w:val="nil"/>
              <w:tr2bl w:val="nil"/>
            </w:tcBorders>
            <w:shd w:val="clear" w:color="auto" w:fill="auto"/>
            <w:vAlign w:val="center"/>
          </w:tcPr>
          <w:p w14:paraId="644E807E">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6</w:t>
            </w:r>
          </w:p>
        </w:tc>
        <w:tc>
          <w:tcPr>
            <w:tcW w:w="850" w:type="dxa"/>
            <w:vMerge w:val="restart"/>
            <w:tcBorders>
              <w:tl2br w:val="nil"/>
              <w:tr2bl w:val="nil"/>
            </w:tcBorders>
            <w:shd w:val="clear" w:color="auto" w:fill="auto"/>
            <w:vAlign w:val="center"/>
          </w:tcPr>
          <w:p w14:paraId="7AB5C484">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排水管网</w:t>
            </w:r>
          </w:p>
        </w:tc>
        <w:tc>
          <w:tcPr>
            <w:tcW w:w="850" w:type="dxa"/>
            <w:tcBorders>
              <w:tl2br w:val="nil"/>
              <w:tr2bl w:val="nil"/>
            </w:tcBorders>
            <w:shd w:val="clear" w:color="auto" w:fill="auto"/>
            <w:vAlign w:val="center"/>
          </w:tcPr>
          <w:p w14:paraId="0D5DF73F">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522605D4">
            <w:pPr>
              <w:widowControl/>
              <w:spacing w:line="24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管道直径1500mm以上，且管线长度1km以上。</w:t>
            </w:r>
          </w:p>
        </w:tc>
        <w:tc>
          <w:tcPr>
            <w:tcW w:w="1134" w:type="dxa"/>
            <w:tcBorders>
              <w:tl2br w:val="nil"/>
              <w:tr2bl w:val="nil"/>
            </w:tcBorders>
            <w:shd w:val="clear" w:color="auto" w:fill="auto"/>
            <w:vAlign w:val="center"/>
          </w:tcPr>
          <w:p w14:paraId="4FA60181">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2A551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continue"/>
            <w:tcBorders>
              <w:tl2br w:val="nil"/>
              <w:tr2bl w:val="nil"/>
            </w:tcBorders>
            <w:shd w:val="clear" w:color="auto" w:fill="auto"/>
            <w:vAlign w:val="center"/>
          </w:tcPr>
          <w:p w14:paraId="00639B85">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43999672">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32F6067D">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63F88FD4">
            <w:pPr>
              <w:widowControl/>
              <w:spacing w:line="24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管道直径1000mm以上、1500mm以下，且管线长度1km以上。</w:t>
            </w:r>
          </w:p>
        </w:tc>
        <w:tc>
          <w:tcPr>
            <w:tcW w:w="1134" w:type="dxa"/>
            <w:tcBorders>
              <w:tl2br w:val="nil"/>
              <w:tr2bl w:val="nil"/>
            </w:tcBorders>
            <w:shd w:val="clear" w:color="auto" w:fill="auto"/>
            <w:vAlign w:val="center"/>
          </w:tcPr>
          <w:p w14:paraId="1688FF90">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7D53D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7" w:hRule="atLeast"/>
          <w:tblHeader/>
          <w:jc w:val="center"/>
        </w:trPr>
        <w:tc>
          <w:tcPr>
            <w:tcW w:w="567" w:type="dxa"/>
            <w:vMerge w:val="continue"/>
            <w:tcBorders>
              <w:tl2br w:val="nil"/>
              <w:tr2bl w:val="nil"/>
            </w:tcBorders>
            <w:shd w:val="clear" w:color="auto" w:fill="auto"/>
            <w:vAlign w:val="center"/>
          </w:tcPr>
          <w:p w14:paraId="44E0F080">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27F75386">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0E7BF008">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18624215">
            <w:pPr>
              <w:widowControl/>
              <w:spacing w:line="24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管道直径1000mm以下，且管线长度1km以上。</w:t>
            </w:r>
          </w:p>
        </w:tc>
        <w:tc>
          <w:tcPr>
            <w:tcW w:w="1134" w:type="dxa"/>
            <w:tcBorders>
              <w:tl2br w:val="nil"/>
              <w:tr2bl w:val="nil"/>
            </w:tcBorders>
            <w:shd w:val="clear" w:color="auto" w:fill="auto"/>
            <w:vAlign w:val="center"/>
          </w:tcPr>
          <w:p w14:paraId="21F00D02">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149A75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850" w:hRule="atLeast"/>
          <w:tblHeader/>
          <w:jc w:val="center"/>
        </w:trPr>
        <w:tc>
          <w:tcPr>
            <w:tcW w:w="567" w:type="dxa"/>
            <w:vMerge w:val="restart"/>
            <w:tcBorders>
              <w:tl2br w:val="nil"/>
              <w:tr2bl w:val="nil"/>
            </w:tcBorders>
            <w:shd w:val="clear" w:color="auto" w:fill="auto"/>
            <w:vAlign w:val="center"/>
          </w:tcPr>
          <w:p w14:paraId="05095337">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7</w:t>
            </w:r>
          </w:p>
        </w:tc>
        <w:tc>
          <w:tcPr>
            <w:tcW w:w="850" w:type="dxa"/>
            <w:vMerge w:val="restart"/>
            <w:tcBorders>
              <w:tl2br w:val="nil"/>
              <w:tr2bl w:val="nil"/>
            </w:tcBorders>
            <w:shd w:val="clear" w:color="auto" w:fill="auto"/>
            <w:vAlign w:val="center"/>
          </w:tcPr>
          <w:p w14:paraId="665C88B8">
            <w:pPr>
              <w:widowControl/>
              <w:spacing w:line="220" w:lineRule="exact"/>
              <w:jc w:val="center"/>
              <w:textAlignment w:val="center"/>
              <w:rPr>
                <w:rFonts w:asciiTheme="minorEastAsia" w:hAnsiTheme="minorEastAsia" w:cstheme="minorEastAsia"/>
                <w:color w:val="000000"/>
                <w:spacing w:val="-34"/>
                <w:kern w:val="0"/>
                <w:sz w:val="20"/>
                <w:szCs w:val="20"/>
              </w:rPr>
            </w:pPr>
            <w:r>
              <w:rPr>
                <w:rFonts w:hint="eastAsia" w:asciiTheme="minorEastAsia" w:hAnsiTheme="minorEastAsia" w:cstheme="minorEastAsia"/>
                <w:color w:val="000000"/>
                <w:spacing w:val="-11"/>
                <w:kern w:val="0"/>
                <w:sz w:val="20"/>
                <w:szCs w:val="20"/>
              </w:rPr>
              <w:t>综合工程</w:t>
            </w:r>
            <w:r>
              <w:rPr>
                <w:rFonts w:hint="eastAsia" w:asciiTheme="minorEastAsia" w:hAnsiTheme="minorEastAsia" w:cstheme="minorEastAsia"/>
                <w:color w:val="000000"/>
                <w:spacing w:val="-11"/>
                <w:kern w:val="0"/>
                <w:sz w:val="20"/>
                <w:szCs w:val="20"/>
              </w:rPr>
              <w:br w:type="textWrapping"/>
            </w:r>
            <w:r>
              <w:rPr>
                <w:rFonts w:hint="eastAsia" w:asciiTheme="minorEastAsia" w:hAnsiTheme="minorEastAsia" w:cstheme="minorEastAsia"/>
                <w:color w:val="000000"/>
                <w:spacing w:val="-20"/>
                <w:kern w:val="0"/>
                <w:sz w:val="20"/>
                <w:szCs w:val="20"/>
              </w:rPr>
              <w:t>(城市</w:t>
            </w:r>
          </w:p>
          <w:p w14:paraId="34084400">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spacing w:val="-11"/>
                <w:kern w:val="0"/>
                <w:sz w:val="20"/>
                <w:szCs w:val="20"/>
              </w:rPr>
              <w:t>地下综合</w:t>
            </w:r>
            <w:r>
              <w:rPr>
                <w:rFonts w:hint="eastAsia" w:asciiTheme="minorEastAsia" w:hAnsiTheme="minorEastAsia" w:cstheme="minorEastAsia"/>
                <w:color w:val="000000"/>
                <w:spacing w:val="-17"/>
                <w:kern w:val="0"/>
                <w:sz w:val="20"/>
                <w:szCs w:val="20"/>
              </w:rPr>
              <w:t>管廊、</w:t>
            </w:r>
            <w:r>
              <w:rPr>
                <w:rFonts w:hint="eastAsia" w:asciiTheme="minorEastAsia" w:hAnsiTheme="minorEastAsia" w:cstheme="minorEastAsia"/>
                <w:color w:val="000000"/>
                <w:spacing w:val="-11"/>
                <w:kern w:val="0"/>
                <w:sz w:val="20"/>
                <w:szCs w:val="20"/>
              </w:rPr>
              <w:t>黑臭水体</w:t>
            </w:r>
            <w:r>
              <w:rPr>
                <w:rFonts w:hint="eastAsia" w:asciiTheme="minorEastAsia" w:hAnsiTheme="minorEastAsia" w:cstheme="minorEastAsia"/>
                <w:color w:val="000000"/>
                <w:spacing w:val="-17"/>
                <w:kern w:val="0"/>
                <w:sz w:val="20"/>
                <w:szCs w:val="20"/>
              </w:rPr>
              <w:t>整治、</w:t>
            </w:r>
            <w:r>
              <w:rPr>
                <w:rFonts w:hint="eastAsia" w:asciiTheme="minorEastAsia" w:hAnsiTheme="minorEastAsia" w:cstheme="minorEastAsia"/>
                <w:color w:val="000000"/>
                <w:spacing w:val="-11"/>
                <w:kern w:val="0"/>
                <w:sz w:val="20"/>
                <w:szCs w:val="20"/>
              </w:rPr>
              <w:t>水环境生态综合治理工程）</w:t>
            </w:r>
          </w:p>
        </w:tc>
        <w:tc>
          <w:tcPr>
            <w:tcW w:w="850" w:type="dxa"/>
            <w:tcBorders>
              <w:tl2br w:val="nil"/>
              <w:tr2bl w:val="nil"/>
            </w:tcBorders>
            <w:shd w:val="clear" w:color="auto" w:fill="auto"/>
            <w:vAlign w:val="center"/>
          </w:tcPr>
          <w:p w14:paraId="7E4403D9">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08E8F1AA">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项目投资工程费用5000万元以上。</w:t>
            </w:r>
          </w:p>
        </w:tc>
        <w:tc>
          <w:tcPr>
            <w:tcW w:w="1134" w:type="dxa"/>
            <w:vMerge w:val="restart"/>
            <w:tcBorders>
              <w:tl2br w:val="nil"/>
              <w:tr2bl w:val="nil"/>
            </w:tcBorders>
            <w:shd w:val="clear" w:color="auto" w:fill="auto"/>
            <w:vAlign w:val="center"/>
          </w:tcPr>
          <w:p w14:paraId="65449C55">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34C24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850" w:hRule="atLeast"/>
          <w:tblHeader/>
          <w:jc w:val="center"/>
        </w:trPr>
        <w:tc>
          <w:tcPr>
            <w:tcW w:w="567" w:type="dxa"/>
            <w:vMerge w:val="continue"/>
            <w:tcBorders>
              <w:tl2br w:val="nil"/>
              <w:tr2bl w:val="nil"/>
            </w:tcBorders>
            <w:shd w:val="clear" w:color="auto" w:fill="auto"/>
            <w:vAlign w:val="center"/>
          </w:tcPr>
          <w:p w14:paraId="6F3A27CC">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5B99DA3D">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6989FA13">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20317163">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项目投资工程费用3000万元以上、5000万元以下。</w:t>
            </w:r>
          </w:p>
        </w:tc>
        <w:tc>
          <w:tcPr>
            <w:tcW w:w="1134" w:type="dxa"/>
            <w:vMerge w:val="continue"/>
            <w:tcBorders>
              <w:tl2br w:val="nil"/>
              <w:tr2bl w:val="nil"/>
            </w:tcBorders>
            <w:shd w:val="clear" w:color="auto" w:fill="auto"/>
            <w:vAlign w:val="center"/>
          </w:tcPr>
          <w:p w14:paraId="6C806540">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3CE94F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850" w:hRule="atLeast"/>
          <w:tblHeader/>
          <w:jc w:val="center"/>
        </w:trPr>
        <w:tc>
          <w:tcPr>
            <w:tcW w:w="567" w:type="dxa"/>
            <w:vMerge w:val="continue"/>
            <w:tcBorders>
              <w:tl2br w:val="nil"/>
              <w:tr2bl w:val="nil"/>
            </w:tcBorders>
            <w:shd w:val="clear" w:color="auto" w:fill="auto"/>
            <w:vAlign w:val="center"/>
          </w:tcPr>
          <w:p w14:paraId="05CC9F70">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700F1953">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599D2102">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18A1DD64">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项目投资工程费用3000万元以下。</w:t>
            </w:r>
          </w:p>
        </w:tc>
        <w:tc>
          <w:tcPr>
            <w:tcW w:w="1134" w:type="dxa"/>
            <w:vMerge w:val="continue"/>
            <w:tcBorders>
              <w:tl2br w:val="nil"/>
              <w:tr2bl w:val="nil"/>
            </w:tcBorders>
            <w:shd w:val="clear" w:color="auto" w:fill="auto"/>
            <w:vAlign w:val="center"/>
          </w:tcPr>
          <w:p w14:paraId="566BCDA9">
            <w:pPr>
              <w:widowControl/>
              <w:spacing w:line="220" w:lineRule="exact"/>
              <w:jc w:val="center"/>
              <w:textAlignment w:val="center"/>
              <w:rPr>
                <w:rFonts w:ascii="方正黑体_GBK" w:hAnsi="方正黑体_GBK" w:eastAsia="方正黑体_GBK" w:cs="方正黑体_GBK"/>
                <w:color w:val="000000"/>
                <w:kern w:val="0"/>
                <w:sz w:val="20"/>
                <w:szCs w:val="20"/>
              </w:rPr>
            </w:pPr>
          </w:p>
        </w:tc>
      </w:tr>
    </w:tbl>
    <w:p w14:paraId="6676361E">
      <w:pPr>
        <w:spacing w:line="220" w:lineRule="exact"/>
        <w:jc w:val="center"/>
        <w:rPr>
          <w:rFonts w:ascii="方正楷体_GBK" w:hAnsi="方正楷体_GBK" w:eastAsia="方正楷体_GBK" w:cs="方正楷体_GBK"/>
          <w:sz w:val="20"/>
          <w:szCs w:val="20"/>
        </w:rPr>
      </w:pPr>
    </w:p>
    <w:p w14:paraId="224BFCB8">
      <w:pPr>
        <w:spacing w:line="220" w:lineRule="exact"/>
        <w:jc w:val="center"/>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t>注：本表适合于设计人员和建设单位工程管理人员。</w:t>
      </w:r>
    </w:p>
    <w:p w14:paraId="68DF465D">
      <w:pPr>
        <w:spacing w:line="220" w:lineRule="exact"/>
        <w:jc w:val="center"/>
        <w:rPr>
          <w:rFonts w:ascii="方正楷体_GBK" w:hAnsi="方正楷体_GBK" w:eastAsia="方正楷体_GBK" w:cs="方正楷体_GBK"/>
          <w:sz w:val="20"/>
          <w:szCs w:val="20"/>
        </w:rPr>
      </w:pPr>
    </w:p>
    <w:p w14:paraId="2AD32AD3">
      <w:pPr>
        <w:spacing w:line="220" w:lineRule="exact"/>
        <w:jc w:val="center"/>
        <w:rPr>
          <w:rFonts w:ascii="方正楷体_GBK" w:hAnsi="方正楷体_GBK" w:eastAsia="方正楷体_GBK" w:cs="方正楷体_GBK"/>
          <w:sz w:val="20"/>
          <w:szCs w:val="20"/>
        </w:rPr>
      </w:pPr>
    </w:p>
    <w:p w14:paraId="3B7A94DE">
      <w:pPr>
        <w:spacing w:line="220" w:lineRule="exact"/>
        <w:jc w:val="center"/>
        <w:rPr>
          <w:rFonts w:ascii="方正楷体_GBK" w:hAnsi="方正楷体_GBK" w:eastAsia="方正楷体_GBK" w:cs="方正楷体_GBK"/>
          <w:sz w:val="20"/>
          <w:szCs w:val="20"/>
        </w:rPr>
      </w:pPr>
    </w:p>
    <w:p w14:paraId="31D82FD0">
      <w:pPr>
        <w:spacing w:line="220" w:lineRule="exact"/>
        <w:jc w:val="center"/>
        <w:rPr>
          <w:rFonts w:ascii="方正楷体_GBK" w:hAnsi="方正楷体_GBK" w:eastAsia="方正楷体_GBK" w:cs="方正楷体_GBK"/>
          <w:sz w:val="20"/>
          <w:szCs w:val="20"/>
        </w:rPr>
      </w:pPr>
    </w:p>
    <w:p w14:paraId="18BED387">
      <w:pPr>
        <w:spacing w:line="220" w:lineRule="exact"/>
        <w:rPr>
          <w:rFonts w:ascii="方正楷体_GBK" w:hAnsi="方正楷体_GBK" w:eastAsia="方正楷体_GBK" w:cs="方正楷体_GBK"/>
          <w:sz w:val="20"/>
          <w:szCs w:val="20"/>
        </w:rPr>
      </w:pPr>
    </w:p>
    <w:p w14:paraId="67354C01">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十一、给排水工程专业（2）</w:t>
      </w:r>
    </w:p>
    <w:p w14:paraId="3E4D1E1C">
      <w:pPr>
        <w:spacing w:line="400" w:lineRule="exact"/>
        <w:jc w:val="center"/>
        <w:rPr>
          <w:rFonts w:ascii="方正楷体_GBK" w:hAnsi="方正楷体_GBK" w:eastAsia="方正楷体_GBK" w:cs="方正楷体_GBK"/>
          <w:sz w:val="20"/>
          <w:szCs w:val="20"/>
        </w:rPr>
      </w:pPr>
    </w:p>
    <w:tbl>
      <w:tblPr>
        <w:tblStyle w:val="7"/>
        <w:tblW w:w="102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13" w:type="dxa"/>
          <w:left w:w="57" w:type="dxa"/>
          <w:bottom w:w="57" w:type="dxa"/>
          <w:right w:w="57" w:type="dxa"/>
        </w:tblCellMar>
      </w:tblPr>
      <w:tblGrid>
        <w:gridCol w:w="567"/>
        <w:gridCol w:w="850"/>
        <w:gridCol w:w="850"/>
        <w:gridCol w:w="6803"/>
        <w:gridCol w:w="1134"/>
      </w:tblGrid>
      <w:tr w14:paraId="1DEFFA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tcBorders>
              <w:tl2br w:val="nil"/>
              <w:tr2bl w:val="nil"/>
            </w:tcBorders>
            <w:shd w:val="clear" w:color="auto" w:fill="auto"/>
            <w:vAlign w:val="center"/>
          </w:tcPr>
          <w:p w14:paraId="2B7F2978">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序号</w:t>
            </w:r>
          </w:p>
        </w:tc>
        <w:tc>
          <w:tcPr>
            <w:tcW w:w="850" w:type="dxa"/>
            <w:tcBorders>
              <w:tl2br w:val="nil"/>
              <w:tr2bl w:val="nil"/>
            </w:tcBorders>
            <w:shd w:val="clear" w:color="auto" w:fill="auto"/>
            <w:vAlign w:val="center"/>
          </w:tcPr>
          <w:p w14:paraId="592E5D59">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457098FC">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类型</w:t>
            </w:r>
          </w:p>
        </w:tc>
        <w:tc>
          <w:tcPr>
            <w:tcW w:w="850" w:type="dxa"/>
            <w:tcBorders>
              <w:tl2br w:val="nil"/>
              <w:tr2bl w:val="nil"/>
            </w:tcBorders>
            <w:shd w:val="clear" w:color="auto" w:fill="auto"/>
            <w:vAlign w:val="center"/>
          </w:tcPr>
          <w:p w14:paraId="25E41E44">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3CD64F11">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规模</w:t>
            </w:r>
          </w:p>
        </w:tc>
        <w:tc>
          <w:tcPr>
            <w:tcW w:w="6803" w:type="dxa"/>
            <w:tcBorders>
              <w:tl2br w:val="nil"/>
              <w:tr2bl w:val="nil"/>
            </w:tcBorders>
            <w:shd w:val="clear" w:color="auto" w:fill="auto"/>
            <w:vAlign w:val="center"/>
          </w:tcPr>
          <w:p w14:paraId="027124B8">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参考标准</w:t>
            </w:r>
          </w:p>
        </w:tc>
        <w:tc>
          <w:tcPr>
            <w:tcW w:w="1134" w:type="dxa"/>
            <w:tcBorders>
              <w:tl2br w:val="nil"/>
              <w:tr2bl w:val="nil"/>
            </w:tcBorders>
            <w:shd w:val="clear" w:color="auto" w:fill="auto"/>
            <w:vAlign w:val="center"/>
          </w:tcPr>
          <w:p w14:paraId="420182F1">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备注</w:t>
            </w:r>
          </w:p>
        </w:tc>
      </w:tr>
      <w:tr w14:paraId="09A74D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1" w:hRule="atLeast"/>
          <w:tblHeader/>
          <w:jc w:val="center"/>
        </w:trPr>
        <w:tc>
          <w:tcPr>
            <w:tcW w:w="567" w:type="dxa"/>
            <w:vMerge w:val="restart"/>
            <w:tcBorders>
              <w:tl2br w:val="nil"/>
              <w:tr2bl w:val="nil"/>
            </w:tcBorders>
            <w:shd w:val="clear" w:color="auto" w:fill="auto"/>
            <w:vAlign w:val="center"/>
          </w:tcPr>
          <w:p w14:paraId="2CAD841E">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1</w:t>
            </w:r>
          </w:p>
        </w:tc>
        <w:tc>
          <w:tcPr>
            <w:tcW w:w="850" w:type="dxa"/>
            <w:vMerge w:val="restart"/>
            <w:tcBorders>
              <w:tl2br w:val="nil"/>
              <w:tr2bl w:val="nil"/>
            </w:tcBorders>
            <w:shd w:val="clear" w:color="auto" w:fill="auto"/>
            <w:vAlign w:val="center"/>
          </w:tcPr>
          <w:p w14:paraId="3D270250">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给水厂</w:t>
            </w:r>
          </w:p>
        </w:tc>
        <w:tc>
          <w:tcPr>
            <w:tcW w:w="850" w:type="dxa"/>
            <w:tcBorders>
              <w:tl2br w:val="nil"/>
              <w:tr2bl w:val="nil"/>
            </w:tcBorders>
            <w:shd w:val="clear" w:color="auto" w:fill="auto"/>
            <w:vAlign w:val="center"/>
          </w:tcPr>
          <w:p w14:paraId="52EAF2D1">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1E6A669A">
            <w:pPr>
              <w:widowControl/>
              <w:spacing w:line="270" w:lineRule="exact"/>
              <w:jc w:val="lef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20万m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/日以上，且单项合同额3000万元以上的供水厂工程。</w:t>
            </w:r>
          </w:p>
        </w:tc>
        <w:tc>
          <w:tcPr>
            <w:tcW w:w="1134" w:type="dxa"/>
            <w:vMerge w:val="restart"/>
            <w:tcBorders>
              <w:tl2br w:val="nil"/>
              <w:tr2bl w:val="nil"/>
            </w:tcBorders>
            <w:shd w:val="clear" w:color="auto" w:fill="auto"/>
            <w:vAlign w:val="center"/>
          </w:tcPr>
          <w:p w14:paraId="5CDCB224">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25E06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68" w:hRule="atLeast"/>
          <w:tblHeader/>
          <w:jc w:val="center"/>
        </w:trPr>
        <w:tc>
          <w:tcPr>
            <w:tcW w:w="567" w:type="dxa"/>
            <w:vMerge w:val="continue"/>
            <w:tcBorders>
              <w:tl2br w:val="nil"/>
              <w:tr2bl w:val="nil"/>
            </w:tcBorders>
            <w:shd w:val="clear" w:color="auto" w:fill="auto"/>
            <w:vAlign w:val="center"/>
          </w:tcPr>
          <w:p w14:paraId="42AFBB2A">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7349B55E">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63547AFF">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00CDB8FE">
            <w:pPr>
              <w:widowControl/>
              <w:spacing w:line="270" w:lineRule="exact"/>
              <w:jc w:val="lef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spacing w:val="-6"/>
                <w:kern w:val="0"/>
                <w:sz w:val="20"/>
                <w:szCs w:val="20"/>
              </w:rPr>
              <w:t>8万m</w:t>
            </w:r>
            <w:r>
              <w:rPr>
                <w:rFonts w:hint="eastAsia" w:asciiTheme="minorEastAsia" w:hAnsiTheme="minorEastAsia" w:cstheme="minorEastAsia"/>
                <w:color w:val="000000"/>
                <w:spacing w:val="-6"/>
                <w:kern w:val="0"/>
                <w:sz w:val="20"/>
                <w:szCs w:val="20"/>
                <w:vertAlign w:val="superscript"/>
              </w:rPr>
              <w:t>3</w:t>
            </w:r>
            <w:r>
              <w:rPr>
                <w:rFonts w:hint="eastAsia" w:asciiTheme="minorEastAsia" w:hAnsiTheme="minorEastAsia" w:cstheme="minorEastAsia"/>
                <w:color w:val="000000"/>
                <w:spacing w:val="-6"/>
                <w:kern w:val="0"/>
                <w:sz w:val="20"/>
                <w:szCs w:val="20"/>
              </w:rPr>
              <w:t>/日以上、20万m</w:t>
            </w:r>
            <w:r>
              <w:rPr>
                <w:rFonts w:hint="eastAsia" w:asciiTheme="minorEastAsia" w:hAnsiTheme="minorEastAsia" w:cstheme="minorEastAsia"/>
                <w:color w:val="000000"/>
                <w:spacing w:val="-6"/>
                <w:kern w:val="0"/>
                <w:sz w:val="20"/>
                <w:szCs w:val="20"/>
                <w:vertAlign w:val="superscript"/>
              </w:rPr>
              <w:t>3</w:t>
            </w:r>
            <w:r>
              <w:rPr>
                <w:rFonts w:hint="eastAsia" w:asciiTheme="minorEastAsia" w:hAnsiTheme="minorEastAsia" w:cstheme="minorEastAsia"/>
                <w:color w:val="000000"/>
                <w:spacing w:val="-6"/>
                <w:kern w:val="0"/>
                <w:sz w:val="20"/>
                <w:szCs w:val="20"/>
              </w:rPr>
              <w:t>/日以下，且单项合同额2000万元以上的供水厂工程。</w:t>
            </w:r>
          </w:p>
        </w:tc>
        <w:tc>
          <w:tcPr>
            <w:tcW w:w="1134" w:type="dxa"/>
            <w:vMerge w:val="continue"/>
            <w:tcBorders>
              <w:tl2br w:val="nil"/>
              <w:tr2bl w:val="nil"/>
            </w:tcBorders>
            <w:shd w:val="clear" w:color="auto" w:fill="auto"/>
            <w:vAlign w:val="center"/>
          </w:tcPr>
          <w:p w14:paraId="3F442F6E">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1044BB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continue"/>
            <w:tcBorders>
              <w:tl2br w:val="nil"/>
              <w:tr2bl w:val="nil"/>
            </w:tcBorders>
            <w:shd w:val="clear" w:color="auto" w:fill="auto"/>
            <w:vAlign w:val="center"/>
          </w:tcPr>
          <w:p w14:paraId="56C8FD1C">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48C972AA">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796706C6">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5EC4312D">
            <w:pPr>
              <w:widowControl/>
              <w:spacing w:line="270" w:lineRule="exact"/>
              <w:jc w:val="lef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spacing w:val="-6"/>
                <w:kern w:val="0"/>
                <w:sz w:val="20"/>
                <w:szCs w:val="20"/>
              </w:rPr>
              <w:t>5万m</w:t>
            </w:r>
            <w:r>
              <w:rPr>
                <w:rFonts w:hint="eastAsia" w:asciiTheme="minorEastAsia" w:hAnsiTheme="minorEastAsia" w:cstheme="minorEastAsia"/>
                <w:color w:val="000000"/>
                <w:spacing w:val="-6"/>
                <w:kern w:val="0"/>
                <w:sz w:val="20"/>
                <w:szCs w:val="20"/>
                <w:vertAlign w:val="superscript"/>
              </w:rPr>
              <w:t>3</w:t>
            </w:r>
            <w:r>
              <w:rPr>
                <w:rFonts w:hint="eastAsia" w:asciiTheme="minorEastAsia" w:hAnsiTheme="minorEastAsia" w:cstheme="minorEastAsia"/>
                <w:color w:val="000000"/>
                <w:spacing w:val="-6"/>
                <w:kern w:val="0"/>
                <w:sz w:val="20"/>
                <w:szCs w:val="20"/>
              </w:rPr>
              <w:t>/日以上、8万m</w:t>
            </w:r>
            <w:r>
              <w:rPr>
                <w:rFonts w:hint="eastAsia" w:asciiTheme="minorEastAsia" w:hAnsiTheme="minorEastAsia" w:cstheme="minorEastAsia"/>
                <w:color w:val="000000"/>
                <w:spacing w:val="-6"/>
                <w:kern w:val="0"/>
                <w:sz w:val="20"/>
                <w:szCs w:val="20"/>
                <w:vertAlign w:val="superscript"/>
              </w:rPr>
              <w:t>3</w:t>
            </w:r>
            <w:r>
              <w:rPr>
                <w:rFonts w:hint="eastAsia" w:asciiTheme="minorEastAsia" w:hAnsiTheme="minorEastAsia" w:cstheme="minorEastAsia"/>
                <w:color w:val="000000"/>
                <w:spacing w:val="-6"/>
                <w:kern w:val="0"/>
                <w:sz w:val="20"/>
                <w:szCs w:val="20"/>
              </w:rPr>
              <w:t>/日以下，且单项合同额2000万元以下的供水厂工程。</w:t>
            </w:r>
          </w:p>
        </w:tc>
        <w:tc>
          <w:tcPr>
            <w:tcW w:w="1134" w:type="dxa"/>
            <w:vMerge w:val="continue"/>
            <w:tcBorders>
              <w:tl2br w:val="nil"/>
              <w:tr2bl w:val="nil"/>
            </w:tcBorders>
            <w:shd w:val="clear" w:color="auto" w:fill="auto"/>
            <w:vAlign w:val="center"/>
          </w:tcPr>
          <w:p w14:paraId="6ECC2D9F">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6EEE9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restart"/>
            <w:tcBorders>
              <w:tl2br w:val="nil"/>
              <w:tr2bl w:val="nil"/>
            </w:tcBorders>
            <w:shd w:val="clear" w:color="auto" w:fill="auto"/>
            <w:vAlign w:val="center"/>
          </w:tcPr>
          <w:p w14:paraId="64A78EF4">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2</w:t>
            </w:r>
          </w:p>
        </w:tc>
        <w:tc>
          <w:tcPr>
            <w:tcW w:w="850" w:type="dxa"/>
            <w:vMerge w:val="restart"/>
            <w:tcBorders>
              <w:tl2br w:val="nil"/>
              <w:tr2bl w:val="nil"/>
            </w:tcBorders>
            <w:shd w:val="clear" w:color="auto" w:fill="auto"/>
            <w:vAlign w:val="center"/>
          </w:tcPr>
          <w:p w14:paraId="1F1A2C32">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给水</w:t>
            </w:r>
          </w:p>
          <w:p w14:paraId="642F001C">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泵站</w:t>
            </w:r>
          </w:p>
        </w:tc>
        <w:tc>
          <w:tcPr>
            <w:tcW w:w="850" w:type="dxa"/>
            <w:tcBorders>
              <w:tl2br w:val="nil"/>
              <w:tr2bl w:val="nil"/>
            </w:tcBorders>
            <w:shd w:val="clear" w:color="auto" w:fill="auto"/>
            <w:vAlign w:val="center"/>
          </w:tcPr>
          <w:p w14:paraId="65BEE88E">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471A5F1A">
            <w:pPr>
              <w:widowControl/>
              <w:spacing w:line="27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规模20万m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w:t>
            </w:r>
          </w:p>
        </w:tc>
        <w:tc>
          <w:tcPr>
            <w:tcW w:w="1134" w:type="dxa"/>
            <w:vMerge w:val="restart"/>
            <w:tcBorders>
              <w:tl2br w:val="nil"/>
              <w:tr2bl w:val="nil"/>
            </w:tcBorders>
            <w:shd w:val="clear" w:color="auto" w:fill="auto"/>
            <w:vAlign w:val="center"/>
          </w:tcPr>
          <w:p w14:paraId="71F2ABC1">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41FFB9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continue"/>
            <w:tcBorders>
              <w:tl2br w:val="nil"/>
              <w:tr2bl w:val="nil"/>
            </w:tcBorders>
            <w:shd w:val="clear" w:color="auto" w:fill="auto"/>
            <w:vAlign w:val="center"/>
          </w:tcPr>
          <w:p w14:paraId="368D80CC">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74E9DE0C">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737629B4">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40FFA77D">
            <w:pPr>
              <w:widowControl/>
              <w:spacing w:line="27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规模5万m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/日以上，20万m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w:t>
            </w:r>
          </w:p>
        </w:tc>
        <w:tc>
          <w:tcPr>
            <w:tcW w:w="1134" w:type="dxa"/>
            <w:vMerge w:val="continue"/>
            <w:tcBorders>
              <w:tl2br w:val="nil"/>
              <w:tr2bl w:val="nil"/>
            </w:tcBorders>
            <w:shd w:val="clear" w:color="auto" w:fill="auto"/>
            <w:vAlign w:val="center"/>
          </w:tcPr>
          <w:p w14:paraId="09302A01">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4BCCE8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continue"/>
            <w:tcBorders>
              <w:tl2br w:val="nil"/>
              <w:tr2bl w:val="nil"/>
            </w:tcBorders>
            <w:shd w:val="clear" w:color="auto" w:fill="auto"/>
            <w:vAlign w:val="center"/>
          </w:tcPr>
          <w:p w14:paraId="78F6570A">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4798CE25">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558CF28D">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7652F875">
            <w:pPr>
              <w:widowControl/>
              <w:spacing w:line="27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规模5万m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w:t>
            </w:r>
          </w:p>
        </w:tc>
        <w:tc>
          <w:tcPr>
            <w:tcW w:w="1134" w:type="dxa"/>
            <w:vMerge w:val="continue"/>
            <w:tcBorders>
              <w:tl2br w:val="nil"/>
              <w:tr2bl w:val="nil"/>
            </w:tcBorders>
            <w:shd w:val="clear" w:color="auto" w:fill="auto"/>
            <w:vAlign w:val="center"/>
          </w:tcPr>
          <w:p w14:paraId="35259A0C">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6F411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restart"/>
            <w:tcBorders>
              <w:tl2br w:val="nil"/>
              <w:tr2bl w:val="nil"/>
            </w:tcBorders>
            <w:shd w:val="clear" w:color="auto" w:fill="auto"/>
            <w:vAlign w:val="center"/>
          </w:tcPr>
          <w:p w14:paraId="2AEDBB7D">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3</w:t>
            </w:r>
          </w:p>
        </w:tc>
        <w:tc>
          <w:tcPr>
            <w:tcW w:w="850" w:type="dxa"/>
            <w:vMerge w:val="restart"/>
            <w:tcBorders>
              <w:tl2br w:val="nil"/>
              <w:tr2bl w:val="nil"/>
            </w:tcBorders>
            <w:shd w:val="clear" w:color="auto" w:fill="auto"/>
            <w:vAlign w:val="center"/>
          </w:tcPr>
          <w:p w14:paraId="553C6F90">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给水</w:t>
            </w:r>
          </w:p>
          <w:p w14:paraId="1E70C840">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管网</w:t>
            </w:r>
          </w:p>
        </w:tc>
        <w:tc>
          <w:tcPr>
            <w:tcW w:w="850" w:type="dxa"/>
            <w:tcBorders>
              <w:tl2br w:val="nil"/>
              <w:tr2bl w:val="nil"/>
            </w:tcBorders>
            <w:shd w:val="clear" w:color="auto" w:fill="auto"/>
            <w:vAlign w:val="center"/>
          </w:tcPr>
          <w:p w14:paraId="6B703A1C">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58B160C3">
            <w:pPr>
              <w:widowControl/>
              <w:spacing w:line="27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管道直径1600mm以上，且管线长度10km以上的供水管道工程。</w:t>
            </w:r>
          </w:p>
        </w:tc>
        <w:tc>
          <w:tcPr>
            <w:tcW w:w="1134" w:type="dxa"/>
            <w:vMerge w:val="restart"/>
            <w:tcBorders>
              <w:tl2br w:val="nil"/>
              <w:tr2bl w:val="nil"/>
            </w:tcBorders>
            <w:shd w:val="clear" w:color="auto" w:fill="auto"/>
            <w:vAlign w:val="center"/>
          </w:tcPr>
          <w:p w14:paraId="3CF75773">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3ECDAB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continue"/>
            <w:tcBorders>
              <w:tl2br w:val="nil"/>
              <w:tr2bl w:val="nil"/>
            </w:tcBorders>
            <w:shd w:val="clear" w:color="auto" w:fill="auto"/>
            <w:vAlign w:val="center"/>
          </w:tcPr>
          <w:p w14:paraId="4CA1F898">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7901EC28">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4835C2D5">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6039892A">
            <w:pPr>
              <w:widowControl/>
              <w:spacing w:line="27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管道直径600mm以上、1600mm以下，且管线长度5km以上的供水管道工程。</w:t>
            </w:r>
          </w:p>
        </w:tc>
        <w:tc>
          <w:tcPr>
            <w:tcW w:w="1134" w:type="dxa"/>
            <w:vMerge w:val="continue"/>
            <w:tcBorders>
              <w:tl2br w:val="nil"/>
              <w:tr2bl w:val="nil"/>
            </w:tcBorders>
            <w:shd w:val="clear" w:color="auto" w:fill="auto"/>
            <w:vAlign w:val="center"/>
          </w:tcPr>
          <w:p w14:paraId="682EA748">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15997E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continue"/>
            <w:tcBorders>
              <w:tl2br w:val="nil"/>
              <w:tr2bl w:val="nil"/>
            </w:tcBorders>
            <w:shd w:val="clear" w:color="auto" w:fill="auto"/>
            <w:vAlign w:val="center"/>
          </w:tcPr>
          <w:p w14:paraId="72045F4F">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3DA1591D">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2485BF0F">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7C53D2E6">
            <w:pPr>
              <w:widowControl/>
              <w:spacing w:line="27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管道直径400mm以上、600mm以下，且管线长度1km以上的供水管道工程。</w:t>
            </w:r>
          </w:p>
        </w:tc>
        <w:tc>
          <w:tcPr>
            <w:tcW w:w="1134" w:type="dxa"/>
            <w:vMerge w:val="continue"/>
            <w:tcBorders>
              <w:tl2br w:val="nil"/>
              <w:tr2bl w:val="nil"/>
            </w:tcBorders>
            <w:shd w:val="clear" w:color="auto" w:fill="auto"/>
            <w:vAlign w:val="center"/>
          </w:tcPr>
          <w:p w14:paraId="07D9AC11">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3C9759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restart"/>
            <w:tcBorders>
              <w:tl2br w:val="nil"/>
              <w:tr2bl w:val="nil"/>
            </w:tcBorders>
            <w:shd w:val="clear" w:color="auto" w:fill="auto"/>
            <w:vAlign w:val="center"/>
          </w:tcPr>
          <w:p w14:paraId="791B6358">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4</w:t>
            </w:r>
          </w:p>
        </w:tc>
        <w:tc>
          <w:tcPr>
            <w:tcW w:w="850" w:type="dxa"/>
            <w:vMerge w:val="restart"/>
            <w:tcBorders>
              <w:tl2br w:val="nil"/>
              <w:tr2bl w:val="nil"/>
            </w:tcBorders>
            <w:shd w:val="clear" w:color="auto" w:fill="auto"/>
            <w:vAlign w:val="center"/>
          </w:tcPr>
          <w:p w14:paraId="63F7F303">
            <w:pPr>
              <w:widowControl/>
              <w:spacing w:line="24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污水</w:t>
            </w:r>
          </w:p>
          <w:p w14:paraId="3C5D36AD">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处理厂</w:t>
            </w:r>
          </w:p>
        </w:tc>
        <w:tc>
          <w:tcPr>
            <w:tcW w:w="850" w:type="dxa"/>
            <w:tcBorders>
              <w:tl2br w:val="nil"/>
              <w:tr2bl w:val="nil"/>
            </w:tcBorders>
            <w:shd w:val="clear" w:color="auto" w:fill="auto"/>
            <w:vAlign w:val="center"/>
          </w:tcPr>
          <w:p w14:paraId="17854C75">
            <w:pPr>
              <w:widowControl/>
              <w:spacing w:line="24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0286CBAF">
            <w:pPr>
              <w:widowControl/>
              <w:spacing w:line="27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/日以上，且单项工程合同额3000万元以上的污水处理工程。</w:t>
            </w:r>
          </w:p>
        </w:tc>
        <w:tc>
          <w:tcPr>
            <w:tcW w:w="1134" w:type="dxa"/>
            <w:vMerge w:val="restart"/>
            <w:tcBorders>
              <w:tl2br w:val="nil"/>
              <w:tr2bl w:val="nil"/>
            </w:tcBorders>
            <w:shd w:val="clear" w:color="auto" w:fill="auto"/>
            <w:vAlign w:val="center"/>
          </w:tcPr>
          <w:p w14:paraId="3867CA38">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4C7077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continue"/>
            <w:tcBorders>
              <w:tl2br w:val="nil"/>
              <w:tr2bl w:val="nil"/>
            </w:tcBorders>
            <w:shd w:val="clear" w:color="auto" w:fill="auto"/>
            <w:vAlign w:val="center"/>
          </w:tcPr>
          <w:p w14:paraId="505C4CD6">
            <w:pPr>
              <w:widowControl/>
              <w:spacing w:line="24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49019846">
            <w:pPr>
              <w:widowControl/>
              <w:spacing w:line="24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63DC2F76">
            <w:pPr>
              <w:widowControl/>
              <w:spacing w:line="24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25CA56D5">
            <w:pPr>
              <w:widowControl/>
              <w:spacing w:line="27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spacing w:val="-6"/>
                <w:kern w:val="0"/>
                <w:sz w:val="20"/>
                <w:szCs w:val="20"/>
              </w:rPr>
              <w:t>5万m</w:t>
            </w:r>
            <w:r>
              <w:rPr>
                <w:rFonts w:hint="eastAsia" w:asciiTheme="minorEastAsia" w:hAnsiTheme="minorEastAsia" w:cstheme="minorEastAsia"/>
                <w:color w:val="000000"/>
                <w:spacing w:val="-6"/>
                <w:kern w:val="0"/>
                <w:sz w:val="20"/>
                <w:szCs w:val="20"/>
                <w:vertAlign w:val="superscript"/>
              </w:rPr>
              <w:t>3</w:t>
            </w:r>
            <w:r>
              <w:rPr>
                <w:rFonts w:hint="eastAsia" w:asciiTheme="minorEastAsia" w:hAnsiTheme="minorEastAsia" w:cstheme="minorEastAsia"/>
                <w:color w:val="000000"/>
                <w:spacing w:val="-6"/>
                <w:kern w:val="0"/>
                <w:sz w:val="20"/>
                <w:szCs w:val="20"/>
              </w:rPr>
              <w:t>/日以上、10万m</w:t>
            </w:r>
            <w:r>
              <w:rPr>
                <w:rFonts w:hint="eastAsia" w:asciiTheme="minorEastAsia" w:hAnsiTheme="minorEastAsia" w:cstheme="minorEastAsia"/>
                <w:color w:val="000000"/>
                <w:spacing w:val="-6"/>
                <w:kern w:val="0"/>
                <w:sz w:val="20"/>
                <w:szCs w:val="20"/>
                <w:vertAlign w:val="superscript"/>
              </w:rPr>
              <w:t>3</w:t>
            </w:r>
            <w:r>
              <w:rPr>
                <w:rFonts w:hint="eastAsia" w:asciiTheme="minorEastAsia" w:hAnsiTheme="minorEastAsia" w:cstheme="minorEastAsia"/>
                <w:color w:val="000000"/>
                <w:spacing w:val="-6"/>
                <w:kern w:val="0"/>
                <w:sz w:val="20"/>
                <w:szCs w:val="20"/>
              </w:rPr>
              <w:t>/日以下，且单项合同额2000万元以上的污水处理工程。</w:t>
            </w:r>
          </w:p>
        </w:tc>
        <w:tc>
          <w:tcPr>
            <w:tcW w:w="1134" w:type="dxa"/>
            <w:vMerge w:val="continue"/>
            <w:tcBorders>
              <w:tl2br w:val="nil"/>
              <w:tr2bl w:val="nil"/>
            </w:tcBorders>
            <w:shd w:val="clear" w:color="auto" w:fill="auto"/>
            <w:vAlign w:val="center"/>
          </w:tcPr>
          <w:p w14:paraId="3D598E14">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06574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continue"/>
            <w:tcBorders>
              <w:tl2br w:val="nil"/>
              <w:tr2bl w:val="nil"/>
            </w:tcBorders>
            <w:shd w:val="clear" w:color="auto" w:fill="auto"/>
            <w:vAlign w:val="center"/>
          </w:tcPr>
          <w:p w14:paraId="1F48F2CA">
            <w:pPr>
              <w:widowControl/>
              <w:spacing w:line="24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11F8B2CF">
            <w:pPr>
              <w:widowControl/>
              <w:spacing w:line="24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386F58FD">
            <w:pPr>
              <w:widowControl/>
              <w:spacing w:line="24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55D459FD">
            <w:pPr>
              <w:widowControl/>
              <w:spacing w:line="270" w:lineRule="exact"/>
              <w:jc w:val="lef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spacing w:val="-6"/>
                <w:kern w:val="0"/>
                <w:sz w:val="20"/>
                <w:szCs w:val="20"/>
              </w:rPr>
              <w:t>3万m</w:t>
            </w:r>
            <w:r>
              <w:rPr>
                <w:rFonts w:hint="eastAsia" w:asciiTheme="minorEastAsia" w:hAnsiTheme="minorEastAsia" w:cstheme="minorEastAsia"/>
                <w:color w:val="000000"/>
                <w:spacing w:val="-6"/>
                <w:kern w:val="0"/>
                <w:sz w:val="20"/>
                <w:szCs w:val="20"/>
                <w:vertAlign w:val="superscript"/>
              </w:rPr>
              <w:t>3</w:t>
            </w:r>
            <w:r>
              <w:rPr>
                <w:rFonts w:hint="eastAsia" w:asciiTheme="minorEastAsia" w:hAnsiTheme="minorEastAsia" w:cstheme="minorEastAsia"/>
                <w:color w:val="000000"/>
                <w:spacing w:val="-6"/>
                <w:kern w:val="0"/>
                <w:sz w:val="20"/>
                <w:szCs w:val="20"/>
              </w:rPr>
              <w:t>/日以上、5万m</w:t>
            </w:r>
            <w:r>
              <w:rPr>
                <w:rFonts w:hint="eastAsia" w:asciiTheme="minorEastAsia" w:hAnsiTheme="minorEastAsia" w:cstheme="minorEastAsia"/>
                <w:color w:val="000000"/>
                <w:spacing w:val="-6"/>
                <w:kern w:val="0"/>
                <w:sz w:val="20"/>
                <w:szCs w:val="20"/>
                <w:vertAlign w:val="superscript"/>
              </w:rPr>
              <w:t>3</w:t>
            </w:r>
            <w:r>
              <w:rPr>
                <w:rFonts w:hint="eastAsia" w:asciiTheme="minorEastAsia" w:hAnsiTheme="minorEastAsia" w:cstheme="minorEastAsia"/>
                <w:color w:val="000000"/>
                <w:spacing w:val="-6"/>
                <w:kern w:val="0"/>
                <w:sz w:val="20"/>
                <w:szCs w:val="20"/>
              </w:rPr>
              <w:t>/日以下，且单项合同额2000万元以下的污水处理工程。</w:t>
            </w:r>
          </w:p>
        </w:tc>
        <w:tc>
          <w:tcPr>
            <w:tcW w:w="1134" w:type="dxa"/>
            <w:vMerge w:val="continue"/>
            <w:tcBorders>
              <w:tl2br w:val="nil"/>
              <w:tr2bl w:val="nil"/>
            </w:tcBorders>
            <w:shd w:val="clear" w:color="auto" w:fill="auto"/>
            <w:vAlign w:val="center"/>
          </w:tcPr>
          <w:p w14:paraId="6CE7570D">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33F335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restart"/>
            <w:tcBorders>
              <w:tl2br w:val="nil"/>
              <w:tr2bl w:val="nil"/>
            </w:tcBorders>
            <w:shd w:val="clear" w:color="auto" w:fill="auto"/>
            <w:vAlign w:val="center"/>
          </w:tcPr>
          <w:p w14:paraId="41AB83D9">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5</w:t>
            </w:r>
          </w:p>
        </w:tc>
        <w:tc>
          <w:tcPr>
            <w:tcW w:w="850" w:type="dxa"/>
            <w:vMerge w:val="restart"/>
            <w:tcBorders>
              <w:tl2br w:val="nil"/>
              <w:tr2bl w:val="nil"/>
            </w:tcBorders>
            <w:shd w:val="clear" w:color="auto" w:fill="auto"/>
            <w:vAlign w:val="center"/>
          </w:tcPr>
          <w:p w14:paraId="065F1F84">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排水</w:t>
            </w:r>
          </w:p>
          <w:p w14:paraId="2EE6134A">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泵站</w:t>
            </w:r>
          </w:p>
        </w:tc>
        <w:tc>
          <w:tcPr>
            <w:tcW w:w="850" w:type="dxa"/>
            <w:tcBorders>
              <w:tl2br w:val="nil"/>
              <w:tr2bl w:val="nil"/>
            </w:tcBorders>
            <w:shd w:val="clear" w:color="auto" w:fill="auto"/>
            <w:vAlign w:val="center"/>
          </w:tcPr>
          <w:p w14:paraId="582319FB">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6AD7ACEB">
            <w:pPr>
              <w:widowControl/>
              <w:spacing w:line="220" w:lineRule="exact"/>
              <w:jc w:val="left"/>
              <w:textAlignment w:val="center"/>
              <w:rPr>
                <w:rFonts w:asciiTheme="minorEastAsia" w:hAnsiTheme="minorEastAsia" w:cstheme="minorEastAsia"/>
                <w:color w:val="000000"/>
                <w:spacing w:val="-6"/>
                <w:kern w:val="0"/>
                <w:sz w:val="20"/>
                <w:szCs w:val="20"/>
              </w:rPr>
            </w:pPr>
            <w:r>
              <w:rPr>
                <w:rFonts w:hint="eastAsia" w:asciiTheme="minorEastAsia" w:hAnsiTheme="minorEastAsia" w:cstheme="minorEastAsia"/>
                <w:color w:val="000000"/>
                <w:kern w:val="0"/>
                <w:sz w:val="20"/>
                <w:szCs w:val="20"/>
              </w:rPr>
              <w:t>规模10万m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w:t>
            </w:r>
          </w:p>
        </w:tc>
        <w:tc>
          <w:tcPr>
            <w:tcW w:w="1134" w:type="dxa"/>
            <w:tcBorders>
              <w:tl2br w:val="nil"/>
              <w:tr2bl w:val="nil"/>
            </w:tcBorders>
            <w:shd w:val="clear" w:color="auto" w:fill="auto"/>
            <w:vAlign w:val="center"/>
          </w:tcPr>
          <w:p w14:paraId="246DB76B">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43A78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continue"/>
            <w:tcBorders>
              <w:tl2br w:val="nil"/>
              <w:tr2bl w:val="nil"/>
            </w:tcBorders>
            <w:shd w:val="clear" w:color="auto" w:fill="auto"/>
            <w:vAlign w:val="center"/>
          </w:tcPr>
          <w:p w14:paraId="1F6F1562">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0D7B50BB">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3E24B273">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0177E23C">
            <w:pPr>
              <w:widowControl/>
              <w:spacing w:line="220" w:lineRule="exact"/>
              <w:jc w:val="left"/>
              <w:textAlignment w:val="center"/>
              <w:rPr>
                <w:rFonts w:asciiTheme="minorEastAsia" w:hAnsiTheme="minorEastAsia" w:cstheme="minorEastAsia"/>
                <w:color w:val="000000"/>
                <w:spacing w:val="-6"/>
                <w:kern w:val="0"/>
                <w:sz w:val="20"/>
                <w:szCs w:val="20"/>
              </w:rPr>
            </w:pPr>
            <w:r>
              <w:rPr>
                <w:rFonts w:hint="eastAsia" w:asciiTheme="minorEastAsia" w:hAnsiTheme="minorEastAsia" w:cstheme="minorEastAsia"/>
                <w:color w:val="000000"/>
                <w:kern w:val="0"/>
                <w:sz w:val="20"/>
                <w:szCs w:val="20"/>
              </w:rPr>
              <w:t>规模5万m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/日以上，10万m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w:t>
            </w:r>
          </w:p>
        </w:tc>
        <w:tc>
          <w:tcPr>
            <w:tcW w:w="1134" w:type="dxa"/>
            <w:tcBorders>
              <w:tl2br w:val="nil"/>
              <w:tr2bl w:val="nil"/>
            </w:tcBorders>
            <w:shd w:val="clear" w:color="auto" w:fill="auto"/>
            <w:vAlign w:val="center"/>
          </w:tcPr>
          <w:p w14:paraId="10FB9D69">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0C69C9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continue"/>
            <w:tcBorders>
              <w:tl2br w:val="nil"/>
              <w:tr2bl w:val="nil"/>
            </w:tcBorders>
            <w:shd w:val="clear" w:color="auto" w:fill="auto"/>
            <w:vAlign w:val="center"/>
          </w:tcPr>
          <w:p w14:paraId="23906F96">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151BA341">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41D92A9F">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73F7ADA6">
            <w:pPr>
              <w:widowControl/>
              <w:spacing w:line="220" w:lineRule="exact"/>
              <w:jc w:val="left"/>
              <w:textAlignment w:val="center"/>
              <w:rPr>
                <w:rFonts w:asciiTheme="minorEastAsia" w:hAnsiTheme="minorEastAsia" w:cstheme="minorEastAsia"/>
                <w:color w:val="000000"/>
                <w:spacing w:val="-6"/>
                <w:kern w:val="0"/>
                <w:sz w:val="20"/>
                <w:szCs w:val="20"/>
              </w:rPr>
            </w:pPr>
            <w:r>
              <w:rPr>
                <w:rFonts w:hint="eastAsia" w:asciiTheme="minorEastAsia" w:hAnsiTheme="minorEastAsia" w:cstheme="minorEastAsia"/>
                <w:color w:val="000000"/>
                <w:kern w:val="0"/>
                <w:sz w:val="20"/>
                <w:szCs w:val="20"/>
              </w:rPr>
              <w:t>规模5万m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w:t>
            </w:r>
          </w:p>
        </w:tc>
        <w:tc>
          <w:tcPr>
            <w:tcW w:w="1134" w:type="dxa"/>
            <w:tcBorders>
              <w:tl2br w:val="nil"/>
              <w:tr2bl w:val="nil"/>
            </w:tcBorders>
            <w:shd w:val="clear" w:color="auto" w:fill="auto"/>
            <w:vAlign w:val="center"/>
          </w:tcPr>
          <w:p w14:paraId="57AC760D">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06D642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restart"/>
            <w:tcBorders>
              <w:tl2br w:val="nil"/>
              <w:tr2bl w:val="nil"/>
            </w:tcBorders>
            <w:shd w:val="clear" w:color="auto" w:fill="auto"/>
            <w:vAlign w:val="center"/>
          </w:tcPr>
          <w:p w14:paraId="3A7A874F">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6</w:t>
            </w:r>
          </w:p>
        </w:tc>
        <w:tc>
          <w:tcPr>
            <w:tcW w:w="850" w:type="dxa"/>
            <w:vMerge w:val="restart"/>
            <w:tcBorders>
              <w:tl2br w:val="nil"/>
              <w:tr2bl w:val="nil"/>
            </w:tcBorders>
            <w:shd w:val="clear" w:color="auto" w:fill="auto"/>
            <w:vAlign w:val="center"/>
          </w:tcPr>
          <w:p w14:paraId="5A187FD3">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排水</w:t>
            </w:r>
          </w:p>
          <w:p w14:paraId="5EE62B0E">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管网</w:t>
            </w:r>
          </w:p>
        </w:tc>
        <w:tc>
          <w:tcPr>
            <w:tcW w:w="850" w:type="dxa"/>
            <w:tcBorders>
              <w:tl2br w:val="nil"/>
              <w:tr2bl w:val="nil"/>
            </w:tcBorders>
            <w:shd w:val="clear" w:color="auto" w:fill="auto"/>
            <w:vAlign w:val="center"/>
          </w:tcPr>
          <w:p w14:paraId="38E69CBB">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28282EDB">
            <w:pPr>
              <w:widowControl/>
              <w:spacing w:line="220" w:lineRule="exact"/>
              <w:jc w:val="left"/>
              <w:textAlignment w:val="center"/>
              <w:rPr>
                <w:rFonts w:asciiTheme="minorEastAsia" w:hAnsiTheme="minorEastAsia" w:cstheme="minorEastAsia"/>
                <w:color w:val="000000"/>
                <w:spacing w:val="-6"/>
                <w:kern w:val="0"/>
                <w:sz w:val="20"/>
                <w:szCs w:val="20"/>
              </w:rPr>
            </w:pPr>
            <w:r>
              <w:rPr>
                <w:rFonts w:hint="eastAsia" w:asciiTheme="minorEastAsia" w:hAnsiTheme="minorEastAsia" w:cstheme="minorEastAsia"/>
                <w:color w:val="000000"/>
                <w:kern w:val="0"/>
                <w:sz w:val="20"/>
                <w:szCs w:val="20"/>
              </w:rPr>
              <w:t>管道直径1600mm以上，且管线长度10km以上。</w:t>
            </w:r>
          </w:p>
        </w:tc>
        <w:tc>
          <w:tcPr>
            <w:tcW w:w="1134" w:type="dxa"/>
            <w:tcBorders>
              <w:tl2br w:val="nil"/>
              <w:tr2bl w:val="nil"/>
            </w:tcBorders>
            <w:shd w:val="clear" w:color="auto" w:fill="auto"/>
            <w:vAlign w:val="center"/>
          </w:tcPr>
          <w:p w14:paraId="68B342AF">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542D13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18" w:hRule="atLeast"/>
          <w:tblHeader/>
          <w:jc w:val="center"/>
        </w:trPr>
        <w:tc>
          <w:tcPr>
            <w:tcW w:w="567" w:type="dxa"/>
            <w:vMerge w:val="continue"/>
            <w:tcBorders>
              <w:tl2br w:val="nil"/>
              <w:tr2bl w:val="nil"/>
            </w:tcBorders>
            <w:shd w:val="clear" w:color="auto" w:fill="auto"/>
            <w:vAlign w:val="center"/>
          </w:tcPr>
          <w:p w14:paraId="57210401">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026DAB49">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0D830110">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1A29F6FA">
            <w:pPr>
              <w:widowControl/>
              <w:spacing w:line="220" w:lineRule="exact"/>
              <w:jc w:val="left"/>
              <w:textAlignment w:val="center"/>
              <w:rPr>
                <w:rFonts w:asciiTheme="minorEastAsia" w:hAnsiTheme="minorEastAsia" w:cstheme="minorEastAsia"/>
                <w:color w:val="000000"/>
                <w:spacing w:val="-6"/>
                <w:kern w:val="0"/>
                <w:sz w:val="20"/>
                <w:szCs w:val="20"/>
              </w:rPr>
            </w:pPr>
            <w:r>
              <w:rPr>
                <w:rFonts w:hint="eastAsia" w:asciiTheme="minorEastAsia" w:hAnsiTheme="minorEastAsia" w:cstheme="minorEastAsia"/>
                <w:color w:val="000000"/>
                <w:kern w:val="0"/>
                <w:sz w:val="20"/>
                <w:szCs w:val="20"/>
              </w:rPr>
              <w:t>管道直径600mm以上、1600mm以下，且管线长度5km以上。</w:t>
            </w:r>
          </w:p>
        </w:tc>
        <w:tc>
          <w:tcPr>
            <w:tcW w:w="1134" w:type="dxa"/>
            <w:tcBorders>
              <w:tl2br w:val="nil"/>
              <w:tr2bl w:val="nil"/>
            </w:tcBorders>
            <w:shd w:val="clear" w:color="auto" w:fill="auto"/>
            <w:vAlign w:val="center"/>
          </w:tcPr>
          <w:p w14:paraId="4CB61352">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174D7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680" w:hRule="atLeast"/>
          <w:tblHeader/>
          <w:jc w:val="center"/>
        </w:trPr>
        <w:tc>
          <w:tcPr>
            <w:tcW w:w="567" w:type="dxa"/>
            <w:vMerge w:val="restart"/>
            <w:tcBorders>
              <w:tl2br w:val="nil"/>
              <w:tr2bl w:val="nil"/>
            </w:tcBorders>
            <w:shd w:val="clear" w:color="auto" w:fill="auto"/>
            <w:vAlign w:val="center"/>
          </w:tcPr>
          <w:p w14:paraId="1DC88422">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7</w:t>
            </w:r>
          </w:p>
        </w:tc>
        <w:tc>
          <w:tcPr>
            <w:tcW w:w="850" w:type="dxa"/>
            <w:vMerge w:val="restart"/>
            <w:tcBorders>
              <w:tl2br w:val="nil"/>
              <w:tr2bl w:val="nil"/>
            </w:tcBorders>
            <w:shd w:val="clear" w:color="auto" w:fill="auto"/>
            <w:vAlign w:val="center"/>
          </w:tcPr>
          <w:p w14:paraId="54DCF3C7">
            <w:pPr>
              <w:widowControl/>
              <w:spacing w:line="220" w:lineRule="exact"/>
              <w:jc w:val="center"/>
              <w:textAlignment w:val="center"/>
              <w:rPr>
                <w:rFonts w:asciiTheme="minorEastAsia" w:hAnsiTheme="minorEastAsia" w:cstheme="minorEastAsia"/>
                <w:color w:val="000000"/>
                <w:spacing w:val="-11"/>
                <w:kern w:val="0"/>
                <w:sz w:val="20"/>
                <w:szCs w:val="20"/>
              </w:rPr>
            </w:pPr>
            <w:r>
              <w:rPr>
                <w:rFonts w:hint="eastAsia" w:asciiTheme="minorEastAsia" w:hAnsiTheme="minorEastAsia" w:cstheme="minorEastAsia"/>
                <w:color w:val="000000"/>
                <w:spacing w:val="-11"/>
                <w:kern w:val="0"/>
                <w:sz w:val="20"/>
                <w:szCs w:val="20"/>
              </w:rPr>
              <w:t>综合</w:t>
            </w:r>
          </w:p>
          <w:p w14:paraId="717D663C">
            <w:pPr>
              <w:widowControl/>
              <w:spacing w:line="220" w:lineRule="exact"/>
              <w:jc w:val="center"/>
              <w:textAlignment w:val="center"/>
              <w:rPr>
                <w:rFonts w:asciiTheme="minorEastAsia" w:hAnsiTheme="minorEastAsia" w:cstheme="minorEastAsia"/>
                <w:color w:val="000000"/>
                <w:spacing w:val="-11"/>
                <w:kern w:val="0"/>
                <w:sz w:val="20"/>
                <w:szCs w:val="20"/>
              </w:rPr>
            </w:pPr>
            <w:r>
              <w:rPr>
                <w:rFonts w:hint="eastAsia" w:asciiTheme="minorEastAsia" w:hAnsiTheme="minorEastAsia" w:cstheme="minorEastAsia"/>
                <w:color w:val="000000"/>
                <w:spacing w:val="-11"/>
                <w:kern w:val="0"/>
                <w:sz w:val="20"/>
                <w:szCs w:val="20"/>
              </w:rPr>
              <w:t>工程</w:t>
            </w:r>
          </w:p>
          <w:p w14:paraId="09AAC953">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spacing w:val="-20"/>
                <w:kern w:val="0"/>
                <w:sz w:val="20"/>
                <w:szCs w:val="20"/>
              </w:rPr>
              <w:t>(城市</w:t>
            </w:r>
            <w:r>
              <w:rPr>
                <w:rFonts w:hint="eastAsia" w:asciiTheme="minorEastAsia" w:hAnsiTheme="minorEastAsia" w:cstheme="minorEastAsia"/>
                <w:color w:val="000000"/>
                <w:spacing w:val="-11"/>
                <w:kern w:val="0"/>
                <w:sz w:val="20"/>
                <w:szCs w:val="20"/>
              </w:rPr>
              <w:t>地下综合</w:t>
            </w:r>
            <w:r>
              <w:rPr>
                <w:rFonts w:hint="eastAsia" w:asciiTheme="minorEastAsia" w:hAnsiTheme="minorEastAsia" w:cstheme="minorEastAsia"/>
                <w:color w:val="000000"/>
                <w:spacing w:val="-17"/>
                <w:kern w:val="0"/>
                <w:sz w:val="20"/>
                <w:szCs w:val="20"/>
              </w:rPr>
              <w:t>管廊、</w:t>
            </w:r>
            <w:r>
              <w:rPr>
                <w:rFonts w:hint="eastAsia" w:asciiTheme="minorEastAsia" w:hAnsiTheme="minorEastAsia" w:cstheme="minorEastAsia"/>
                <w:color w:val="000000"/>
                <w:spacing w:val="-11"/>
                <w:kern w:val="0"/>
                <w:sz w:val="20"/>
                <w:szCs w:val="20"/>
              </w:rPr>
              <w:t>黑臭水体</w:t>
            </w:r>
            <w:r>
              <w:rPr>
                <w:rFonts w:hint="eastAsia" w:asciiTheme="minorEastAsia" w:hAnsiTheme="minorEastAsia" w:cstheme="minorEastAsia"/>
                <w:color w:val="000000"/>
                <w:spacing w:val="-17"/>
                <w:kern w:val="0"/>
                <w:sz w:val="20"/>
                <w:szCs w:val="20"/>
              </w:rPr>
              <w:t>整治、</w:t>
            </w:r>
            <w:r>
              <w:rPr>
                <w:rFonts w:hint="eastAsia" w:asciiTheme="minorEastAsia" w:hAnsiTheme="minorEastAsia" w:cstheme="minorEastAsia"/>
                <w:color w:val="000000"/>
                <w:spacing w:val="-11"/>
                <w:kern w:val="0"/>
                <w:sz w:val="20"/>
                <w:szCs w:val="20"/>
              </w:rPr>
              <w:t>水环境生态综合治理工程）</w:t>
            </w:r>
          </w:p>
        </w:tc>
        <w:tc>
          <w:tcPr>
            <w:tcW w:w="850" w:type="dxa"/>
            <w:tcBorders>
              <w:tl2br w:val="nil"/>
              <w:tr2bl w:val="nil"/>
            </w:tcBorders>
            <w:shd w:val="clear" w:color="auto" w:fill="auto"/>
            <w:vAlign w:val="center"/>
          </w:tcPr>
          <w:p w14:paraId="7A19CA35">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7ED0DF58">
            <w:pPr>
              <w:widowControl/>
              <w:spacing w:line="220" w:lineRule="exact"/>
              <w:jc w:val="left"/>
              <w:textAlignment w:val="center"/>
              <w:rPr>
                <w:rFonts w:asciiTheme="minorEastAsia" w:hAnsiTheme="minorEastAsia" w:cstheme="minorEastAsia"/>
                <w:color w:val="000000"/>
                <w:spacing w:val="-6"/>
                <w:kern w:val="0"/>
                <w:sz w:val="20"/>
                <w:szCs w:val="20"/>
              </w:rPr>
            </w:pPr>
            <w:r>
              <w:rPr>
                <w:rFonts w:hint="eastAsia" w:asciiTheme="minorEastAsia" w:hAnsiTheme="minorEastAsia" w:cstheme="minorEastAsia"/>
                <w:color w:val="000000"/>
                <w:kern w:val="0"/>
                <w:sz w:val="20"/>
                <w:szCs w:val="20"/>
              </w:rPr>
              <w:t>单项合同额5000万元以上。</w:t>
            </w:r>
          </w:p>
        </w:tc>
        <w:tc>
          <w:tcPr>
            <w:tcW w:w="1134" w:type="dxa"/>
            <w:vMerge w:val="restart"/>
            <w:tcBorders>
              <w:tl2br w:val="nil"/>
              <w:tr2bl w:val="nil"/>
            </w:tcBorders>
            <w:shd w:val="clear" w:color="auto" w:fill="auto"/>
            <w:vAlign w:val="center"/>
          </w:tcPr>
          <w:p w14:paraId="73FA8069">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6DA27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680" w:hRule="atLeast"/>
          <w:tblHeader/>
          <w:jc w:val="center"/>
        </w:trPr>
        <w:tc>
          <w:tcPr>
            <w:tcW w:w="567" w:type="dxa"/>
            <w:vMerge w:val="continue"/>
            <w:tcBorders>
              <w:tl2br w:val="nil"/>
              <w:tr2bl w:val="nil"/>
            </w:tcBorders>
            <w:shd w:val="clear" w:color="auto" w:fill="auto"/>
            <w:vAlign w:val="center"/>
          </w:tcPr>
          <w:p w14:paraId="4D865198">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409983FF">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3D0EA889">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35A04656">
            <w:pPr>
              <w:widowControl/>
              <w:spacing w:line="220" w:lineRule="exact"/>
              <w:jc w:val="left"/>
              <w:textAlignment w:val="center"/>
              <w:rPr>
                <w:rFonts w:asciiTheme="minorEastAsia" w:hAnsiTheme="minorEastAsia" w:cstheme="minorEastAsia"/>
                <w:color w:val="000000"/>
                <w:spacing w:val="-6"/>
                <w:kern w:val="0"/>
                <w:sz w:val="20"/>
                <w:szCs w:val="20"/>
              </w:rPr>
            </w:pPr>
            <w:r>
              <w:rPr>
                <w:rFonts w:hint="eastAsia" w:asciiTheme="minorEastAsia" w:hAnsiTheme="minorEastAsia" w:cstheme="minorEastAsia"/>
                <w:color w:val="000000"/>
                <w:kern w:val="0"/>
                <w:sz w:val="20"/>
                <w:szCs w:val="20"/>
              </w:rPr>
              <w:t>单项合同额3000万元以上、5000万元以下。</w:t>
            </w:r>
          </w:p>
        </w:tc>
        <w:tc>
          <w:tcPr>
            <w:tcW w:w="1134" w:type="dxa"/>
            <w:vMerge w:val="continue"/>
            <w:tcBorders>
              <w:tl2br w:val="nil"/>
              <w:tr2bl w:val="nil"/>
            </w:tcBorders>
            <w:shd w:val="clear" w:color="auto" w:fill="auto"/>
            <w:vAlign w:val="center"/>
          </w:tcPr>
          <w:p w14:paraId="70DBE397">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41D27D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680" w:hRule="atLeast"/>
          <w:tblHeader/>
          <w:jc w:val="center"/>
        </w:trPr>
        <w:tc>
          <w:tcPr>
            <w:tcW w:w="567" w:type="dxa"/>
            <w:vMerge w:val="continue"/>
            <w:tcBorders>
              <w:tl2br w:val="nil"/>
              <w:tr2bl w:val="nil"/>
            </w:tcBorders>
            <w:shd w:val="clear" w:color="auto" w:fill="auto"/>
            <w:vAlign w:val="center"/>
          </w:tcPr>
          <w:p w14:paraId="582E08EE">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3D0D7731">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1D171C85">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22AB02D8">
            <w:pPr>
              <w:widowControl/>
              <w:spacing w:line="220" w:lineRule="exact"/>
              <w:jc w:val="left"/>
              <w:textAlignment w:val="center"/>
              <w:rPr>
                <w:rFonts w:asciiTheme="minorEastAsia" w:hAnsiTheme="minorEastAsia" w:cstheme="minorEastAsia"/>
                <w:color w:val="000000"/>
                <w:spacing w:val="-6"/>
                <w:kern w:val="0"/>
                <w:sz w:val="20"/>
                <w:szCs w:val="20"/>
              </w:rPr>
            </w:pPr>
            <w:r>
              <w:rPr>
                <w:rFonts w:hint="eastAsia" w:asciiTheme="minorEastAsia" w:hAnsiTheme="minorEastAsia" w:cstheme="minorEastAsia"/>
                <w:color w:val="000000"/>
                <w:kern w:val="0"/>
                <w:sz w:val="20"/>
                <w:szCs w:val="20"/>
              </w:rPr>
              <w:t>单项合同额3000万元以下。</w:t>
            </w:r>
          </w:p>
        </w:tc>
        <w:tc>
          <w:tcPr>
            <w:tcW w:w="1134" w:type="dxa"/>
            <w:vMerge w:val="continue"/>
            <w:tcBorders>
              <w:tl2br w:val="nil"/>
              <w:tr2bl w:val="nil"/>
            </w:tcBorders>
            <w:shd w:val="clear" w:color="auto" w:fill="auto"/>
            <w:vAlign w:val="center"/>
          </w:tcPr>
          <w:p w14:paraId="3C70CB2F">
            <w:pPr>
              <w:widowControl/>
              <w:spacing w:line="250" w:lineRule="exact"/>
              <w:jc w:val="center"/>
              <w:textAlignment w:val="center"/>
              <w:rPr>
                <w:rFonts w:ascii="方正黑体_GBK" w:hAnsi="方正黑体_GBK" w:eastAsia="方正黑体_GBK" w:cs="方正黑体_GBK"/>
                <w:color w:val="000000"/>
                <w:kern w:val="0"/>
                <w:sz w:val="20"/>
                <w:szCs w:val="20"/>
              </w:rPr>
            </w:pPr>
          </w:p>
        </w:tc>
      </w:tr>
    </w:tbl>
    <w:p w14:paraId="76033F2B">
      <w:pPr>
        <w:spacing w:beforeLines="25" w:line="220" w:lineRule="exact"/>
        <w:jc w:val="left"/>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t>注：本表适合于设计人员和建设单位工程管理人员以外的相关人员，如：监理、质检、造价等。</w:t>
      </w:r>
    </w:p>
    <w:p w14:paraId="6FFAA8F7">
      <w:pPr>
        <w:spacing w:line="220" w:lineRule="exact"/>
        <w:jc w:val="center"/>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499D30A5">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十二、给排水——水质监测专业</w:t>
      </w:r>
    </w:p>
    <w:tbl>
      <w:tblPr>
        <w:tblStyle w:val="7"/>
        <w:tblW w:w="102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13" w:type="dxa"/>
          <w:left w:w="57" w:type="dxa"/>
          <w:bottom w:w="57" w:type="dxa"/>
          <w:right w:w="57" w:type="dxa"/>
        </w:tblCellMar>
      </w:tblPr>
      <w:tblGrid>
        <w:gridCol w:w="567"/>
        <w:gridCol w:w="850"/>
        <w:gridCol w:w="850"/>
        <w:gridCol w:w="6803"/>
        <w:gridCol w:w="1134"/>
      </w:tblGrid>
      <w:tr w14:paraId="1E18BD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604" w:hRule="atLeast"/>
          <w:jc w:val="center"/>
        </w:trPr>
        <w:tc>
          <w:tcPr>
            <w:tcW w:w="567" w:type="dxa"/>
            <w:tcBorders>
              <w:tl2br w:val="nil"/>
              <w:tr2bl w:val="nil"/>
            </w:tcBorders>
            <w:shd w:val="clear" w:color="auto" w:fill="auto"/>
            <w:vAlign w:val="center"/>
          </w:tcPr>
          <w:p w14:paraId="3178273D">
            <w:pPr>
              <w:widowControl/>
              <w:spacing w:line="220" w:lineRule="exact"/>
              <w:jc w:val="center"/>
              <w:textAlignment w:val="center"/>
              <w:rPr>
                <w:rFonts w:ascii="方正黑体_GBK" w:hAnsi="方正黑体_GBK" w:eastAsia="方正黑体_GBK" w:cs="方正黑体_GBK"/>
                <w:color w:val="000000"/>
                <w:sz w:val="20"/>
                <w:szCs w:val="20"/>
              </w:rPr>
            </w:pPr>
            <w:r>
              <w:rPr>
                <w:rFonts w:hint="eastAsia" w:ascii="方正黑体_GBK" w:hAnsi="方正黑体_GBK" w:eastAsia="方正黑体_GBK" w:cs="方正黑体_GBK"/>
                <w:color w:val="000000"/>
                <w:kern w:val="0"/>
                <w:sz w:val="20"/>
                <w:szCs w:val="20"/>
              </w:rPr>
              <w:t>序号</w:t>
            </w:r>
          </w:p>
        </w:tc>
        <w:tc>
          <w:tcPr>
            <w:tcW w:w="850" w:type="dxa"/>
            <w:tcBorders>
              <w:tl2br w:val="nil"/>
              <w:tr2bl w:val="nil"/>
            </w:tcBorders>
            <w:shd w:val="clear" w:color="auto" w:fill="auto"/>
            <w:vAlign w:val="center"/>
          </w:tcPr>
          <w:p w14:paraId="60C6C24B">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7A924725">
            <w:pPr>
              <w:widowControl/>
              <w:spacing w:line="220" w:lineRule="exact"/>
              <w:jc w:val="center"/>
              <w:textAlignment w:val="center"/>
              <w:rPr>
                <w:rFonts w:ascii="方正黑体_GBK" w:hAnsi="方正黑体_GBK" w:eastAsia="方正黑体_GBK" w:cs="方正黑体_GBK"/>
                <w:color w:val="000000"/>
                <w:sz w:val="20"/>
                <w:szCs w:val="20"/>
              </w:rPr>
            </w:pPr>
            <w:r>
              <w:rPr>
                <w:rFonts w:hint="eastAsia" w:ascii="方正黑体_GBK" w:hAnsi="方正黑体_GBK" w:eastAsia="方正黑体_GBK" w:cs="方正黑体_GBK"/>
                <w:color w:val="000000"/>
                <w:kern w:val="0"/>
                <w:sz w:val="20"/>
                <w:szCs w:val="20"/>
              </w:rPr>
              <w:t>类型</w:t>
            </w:r>
          </w:p>
        </w:tc>
        <w:tc>
          <w:tcPr>
            <w:tcW w:w="850" w:type="dxa"/>
            <w:tcBorders>
              <w:tl2br w:val="nil"/>
              <w:tr2bl w:val="nil"/>
            </w:tcBorders>
            <w:shd w:val="clear" w:color="auto" w:fill="auto"/>
            <w:vAlign w:val="center"/>
          </w:tcPr>
          <w:p w14:paraId="02A831CD">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02A2E6FB">
            <w:pPr>
              <w:widowControl/>
              <w:spacing w:line="220" w:lineRule="exact"/>
              <w:jc w:val="center"/>
              <w:textAlignment w:val="center"/>
              <w:rPr>
                <w:rFonts w:ascii="方正黑体_GBK" w:hAnsi="方正黑体_GBK" w:eastAsia="方正黑体_GBK" w:cs="方正黑体_GBK"/>
                <w:color w:val="000000"/>
                <w:sz w:val="20"/>
                <w:szCs w:val="20"/>
              </w:rPr>
            </w:pPr>
            <w:r>
              <w:rPr>
                <w:rFonts w:hint="eastAsia" w:ascii="方正黑体_GBK" w:hAnsi="方正黑体_GBK" w:eastAsia="方正黑体_GBK" w:cs="方正黑体_GBK"/>
                <w:color w:val="000000"/>
                <w:kern w:val="0"/>
                <w:sz w:val="20"/>
                <w:szCs w:val="20"/>
              </w:rPr>
              <w:t>规模</w:t>
            </w:r>
          </w:p>
        </w:tc>
        <w:tc>
          <w:tcPr>
            <w:tcW w:w="6803" w:type="dxa"/>
            <w:tcBorders>
              <w:tl2br w:val="nil"/>
              <w:tr2bl w:val="nil"/>
            </w:tcBorders>
            <w:shd w:val="clear" w:color="auto" w:fill="auto"/>
            <w:vAlign w:val="center"/>
          </w:tcPr>
          <w:p w14:paraId="6C3E13D4">
            <w:pPr>
              <w:widowControl/>
              <w:spacing w:line="220" w:lineRule="exact"/>
              <w:jc w:val="center"/>
              <w:textAlignment w:val="center"/>
              <w:rPr>
                <w:rFonts w:ascii="方正黑体_GBK" w:hAnsi="方正黑体_GBK" w:eastAsia="方正黑体_GBK" w:cs="方正黑体_GBK"/>
                <w:color w:val="000000"/>
                <w:sz w:val="20"/>
                <w:szCs w:val="20"/>
              </w:rPr>
            </w:pPr>
            <w:r>
              <w:rPr>
                <w:rFonts w:hint="eastAsia" w:ascii="方正黑体_GBK" w:hAnsi="方正黑体_GBK" w:eastAsia="方正黑体_GBK" w:cs="方正黑体_GBK"/>
                <w:color w:val="000000"/>
                <w:kern w:val="0"/>
                <w:sz w:val="20"/>
                <w:szCs w:val="20"/>
              </w:rPr>
              <w:t>参考标准</w:t>
            </w:r>
          </w:p>
        </w:tc>
        <w:tc>
          <w:tcPr>
            <w:tcW w:w="1134" w:type="dxa"/>
            <w:tcBorders>
              <w:tl2br w:val="nil"/>
              <w:tr2bl w:val="nil"/>
            </w:tcBorders>
            <w:shd w:val="clear" w:color="auto" w:fill="auto"/>
            <w:vAlign w:val="center"/>
          </w:tcPr>
          <w:p w14:paraId="0569940E">
            <w:pPr>
              <w:widowControl/>
              <w:spacing w:line="220" w:lineRule="exact"/>
              <w:jc w:val="center"/>
              <w:textAlignment w:val="center"/>
              <w:rPr>
                <w:rFonts w:ascii="方正黑体_GBK" w:hAnsi="方正黑体_GBK" w:eastAsia="方正黑体_GBK" w:cs="方正黑体_GBK"/>
                <w:color w:val="000000"/>
                <w:sz w:val="20"/>
                <w:szCs w:val="20"/>
              </w:rPr>
            </w:pPr>
            <w:r>
              <w:rPr>
                <w:rFonts w:hint="eastAsia" w:ascii="方正黑体_GBK" w:hAnsi="方正黑体_GBK" w:eastAsia="方正黑体_GBK" w:cs="方正黑体_GBK"/>
                <w:color w:val="000000"/>
                <w:kern w:val="0"/>
                <w:sz w:val="20"/>
                <w:szCs w:val="20"/>
              </w:rPr>
              <w:t>备注</w:t>
            </w:r>
          </w:p>
        </w:tc>
      </w:tr>
      <w:tr w14:paraId="0C4F2C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256" w:hRule="atLeast"/>
          <w:jc w:val="center"/>
        </w:trPr>
        <w:tc>
          <w:tcPr>
            <w:tcW w:w="567" w:type="dxa"/>
            <w:vMerge w:val="restart"/>
            <w:tcBorders>
              <w:tl2br w:val="nil"/>
              <w:tr2bl w:val="nil"/>
            </w:tcBorders>
            <w:shd w:val="clear" w:color="auto" w:fill="auto"/>
            <w:vAlign w:val="center"/>
          </w:tcPr>
          <w:p w14:paraId="75EEE8BA">
            <w:pPr>
              <w:widowControl/>
              <w:spacing w:line="220" w:lineRule="exact"/>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rPr>
              <w:t>1</w:t>
            </w:r>
          </w:p>
        </w:tc>
        <w:tc>
          <w:tcPr>
            <w:tcW w:w="850" w:type="dxa"/>
            <w:vMerge w:val="restart"/>
            <w:tcBorders>
              <w:tl2br w:val="nil"/>
              <w:tr2bl w:val="nil"/>
            </w:tcBorders>
            <w:shd w:val="clear" w:color="auto" w:fill="auto"/>
            <w:vAlign w:val="center"/>
          </w:tcPr>
          <w:p w14:paraId="42EF12F8">
            <w:pPr>
              <w:widowControl/>
              <w:spacing w:line="30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水质</w:t>
            </w:r>
          </w:p>
          <w:p w14:paraId="043A242E">
            <w:pPr>
              <w:widowControl/>
              <w:spacing w:line="300" w:lineRule="exact"/>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rPr>
              <w:t>监测</w:t>
            </w:r>
          </w:p>
        </w:tc>
        <w:tc>
          <w:tcPr>
            <w:tcW w:w="850" w:type="dxa"/>
            <w:tcBorders>
              <w:tl2br w:val="nil"/>
              <w:tr2bl w:val="nil"/>
            </w:tcBorders>
            <w:shd w:val="clear" w:color="auto" w:fill="auto"/>
            <w:vAlign w:val="center"/>
          </w:tcPr>
          <w:p w14:paraId="2A812491">
            <w:pPr>
              <w:widowControl/>
              <w:spacing w:line="280" w:lineRule="exact"/>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7A0E11E4">
            <w:pPr>
              <w:widowControl/>
              <w:spacing w:line="260" w:lineRule="exac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（1）国家或省市下达的重大监测任务，供水、排水监测分析新项目的开发与验证等；</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（2）为设区城市制定供水排水规划及有关法规、标准、规范修订提供水质监测依据的专项水质报告；</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（3）城市（设区城市）供水排水监测发展规划；</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（4）大型供排水设施的化验、检验中心的建设和验收；</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（5）完成申报国家或省级监测中心申报或建设；</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（6）获得CMA认证的检测授权人资格。</w:t>
            </w:r>
          </w:p>
        </w:tc>
        <w:tc>
          <w:tcPr>
            <w:tcW w:w="1134" w:type="dxa"/>
            <w:tcBorders>
              <w:tl2br w:val="nil"/>
              <w:tr2bl w:val="nil"/>
            </w:tcBorders>
            <w:shd w:val="clear" w:color="auto" w:fill="auto"/>
            <w:vAlign w:val="center"/>
          </w:tcPr>
          <w:p w14:paraId="71D63223">
            <w:pPr>
              <w:widowControl/>
              <w:spacing w:line="280" w:lineRule="exact"/>
              <w:jc w:val="center"/>
              <w:rPr>
                <w:rFonts w:asciiTheme="minorEastAsia" w:hAnsiTheme="minorEastAsia" w:cstheme="minorEastAsia"/>
                <w:color w:val="000000"/>
                <w:sz w:val="20"/>
                <w:szCs w:val="20"/>
              </w:rPr>
            </w:pPr>
          </w:p>
        </w:tc>
      </w:tr>
      <w:tr w14:paraId="421AF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287" w:hRule="atLeast"/>
          <w:jc w:val="center"/>
        </w:trPr>
        <w:tc>
          <w:tcPr>
            <w:tcW w:w="567" w:type="dxa"/>
            <w:vMerge w:val="continue"/>
            <w:tcBorders>
              <w:tl2br w:val="nil"/>
              <w:tr2bl w:val="nil"/>
            </w:tcBorders>
            <w:shd w:val="clear" w:color="auto" w:fill="auto"/>
            <w:vAlign w:val="center"/>
          </w:tcPr>
          <w:p w14:paraId="38F3925D">
            <w:pPr>
              <w:widowControl/>
              <w:spacing w:line="220" w:lineRule="exact"/>
              <w:jc w:val="center"/>
              <w:rPr>
                <w:rFonts w:asciiTheme="minorEastAsia" w:hAnsiTheme="minorEastAsia" w:cstheme="minorEastAsia"/>
                <w:color w:val="000000"/>
                <w:sz w:val="20"/>
                <w:szCs w:val="20"/>
              </w:rPr>
            </w:pPr>
          </w:p>
        </w:tc>
        <w:tc>
          <w:tcPr>
            <w:tcW w:w="850" w:type="dxa"/>
            <w:vMerge w:val="continue"/>
            <w:tcBorders>
              <w:tl2br w:val="nil"/>
              <w:tr2bl w:val="nil"/>
            </w:tcBorders>
            <w:shd w:val="clear" w:color="auto" w:fill="auto"/>
            <w:vAlign w:val="center"/>
          </w:tcPr>
          <w:p w14:paraId="4A9368A7">
            <w:pPr>
              <w:widowControl/>
              <w:spacing w:line="280" w:lineRule="exact"/>
              <w:jc w:val="center"/>
              <w:rPr>
                <w:rFonts w:asciiTheme="minorEastAsia" w:hAnsiTheme="minorEastAsia" w:cstheme="minorEastAsia"/>
                <w:color w:val="000000"/>
                <w:sz w:val="20"/>
                <w:szCs w:val="20"/>
              </w:rPr>
            </w:pPr>
          </w:p>
        </w:tc>
        <w:tc>
          <w:tcPr>
            <w:tcW w:w="850" w:type="dxa"/>
            <w:tcBorders>
              <w:tl2br w:val="nil"/>
              <w:tr2bl w:val="nil"/>
            </w:tcBorders>
            <w:shd w:val="clear" w:color="auto" w:fill="auto"/>
            <w:vAlign w:val="center"/>
          </w:tcPr>
          <w:p w14:paraId="6817ADF4">
            <w:pPr>
              <w:widowControl/>
              <w:spacing w:line="280" w:lineRule="exact"/>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2CE1EC34">
            <w:pPr>
              <w:widowControl/>
              <w:spacing w:line="260" w:lineRule="exac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（1）为县级城市制定供水排水规划及有关法规、标准、规范修订提供水质监测依据的专项水质报告；</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（2）县级城市供水排水监测发展规划；</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（3）相关主管部门举办的能力考核、能力验证，每获得1项检测指标合格；</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（4）中型以上自来水厂（含水源）或污水处理厂水质监测和水质分析报告；</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（5）获得CMA认证的小型自来水厂（含水源）或污水处理厂水质监测和水质分析报告；</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（6）政府要求的城市供排水、城市水体年度水质监测报告或中型规模项目的水质分析专项报告；</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（7）中型供排水设施的化验、检验中心的建设和验收；</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（8）完成累计处理规模大于10万m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/d的化验或检测中心的质量管理文件编制；</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（9）为城市自来水厂和污水厂建设提供水质监测依据。</w:t>
            </w:r>
          </w:p>
        </w:tc>
        <w:tc>
          <w:tcPr>
            <w:tcW w:w="1134" w:type="dxa"/>
            <w:tcBorders>
              <w:tl2br w:val="nil"/>
              <w:tr2bl w:val="nil"/>
            </w:tcBorders>
            <w:shd w:val="clear" w:color="auto" w:fill="auto"/>
            <w:vAlign w:val="center"/>
          </w:tcPr>
          <w:p w14:paraId="4AD131D8">
            <w:pPr>
              <w:widowControl/>
              <w:spacing w:line="280" w:lineRule="exact"/>
              <w:jc w:val="center"/>
              <w:rPr>
                <w:rFonts w:asciiTheme="minorEastAsia" w:hAnsiTheme="minorEastAsia" w:cstheme="minorEastAsia"/>
                <w:color w:val="000000"/>
                <w:sz w:val="20"/>
                <w:szCs w:val="20"/>
              </w:rPr>
            </w:pPr>
          </w:p>
        </w:tc>
      </w:tr>
      <w:tr w14:paraId="620570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798" w:hRule="atLeast"/>
          <w:jc w:val="center"/>
        </w:trPr>
        <w:tc>
          <w:tcPr>
            <w:tcW w:w="567" w:type="dxa"/>
            <w:vMerge w:val="continue"/>
            <w:tcBorders>
              <w:tl2br w:val="nil"/>
              <w:tr2bl w:val="nil"/>
            </w:tcBorders>
            <w:shd w:val="clear" w:color="auto" w:fill="auto"/>
            <w:vAlign w:val="center"/>
          </w:tcPr>
          <w:p w14:paraId="59462166">
            <w:pPr>
              <w:widowControl/>
              <w:spacing w:line="220" w:lineRule="exact"/>
              <w:jc w:val="center"/>
              <w:rPr>
                <w:rFonts w:asciiTheme="minorEastAsia" w:hAnsiTheme="minorEastAsia" w:cstheme="minorEastAsia"/>
                <w:color w:val="000000"/>
                <w:sz w:val="20"/>
                <w:szCs w:val="20"/>
              </w:rPr>
            </w:pPr>
          </w:p>
        </w:tc>
        <w:tc>
          <w:tcPr>
            <w:tcW w:w="850" w:type="dxa"/>
            <w:vMerge w:val="continue"/>
            <w:tcBorders>
              <w:tl2br w:val="nil"/>
              <w:tr2bl w:val="nil"/>
            </w:tcBorders>
            <w:shd w:val="clear" w:color="auto" w:fill="auto"/>
            <w:vAlign w:val="center"/>
          </w:tcPr>
          <w:p w14:paraId="77186C2C">
            <w:pPr>
              <w:widowControl/>
              <w:spacing w:line="280" w:lineRule="exact"/>
              <w:jc w:val="center"/>
              <w:rPr>
                <w:rFonts w:asciiTheme="minorEastAsia" w:hAnsiTheme="minorEastAsia" w:cstheme="minorEastAsia"/>
                <w:color w:val="000000"/>
                <w:sz w:val="20"/>
                <w:szCs w:val="20"/>
              </w:rPr>
            </w:pPr>
          </w:p>
        </w:tc>
        <w:tc>
          <w:tcPr>
            <w:tcW w:w="850" w:type="dxa"/>
            <w:tcBorders>
              <w:tl2br w:val="nil"/>
              <w:tr2bl w:val="nil"/>
            </w:tcBorders>
            <w:shd w:val="clear" w:color="auto" w:fill="auto"/>
            <w:vAlign w:val="center"/>
          </w:tcPr>
          <w:p w14:paraId="1C8B6CFB">
            <w:pPr>
              <w:widowControl/>
              <w:spacing w:line="280" w:lineRule="exact"/>
              <w:jc w:val="center"/>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32F88506">
            <w:pPr>
              <w:widowControl/>
              <w:spacing w:line="280" w:lineRule="exact"/>
              <w:textAlignment w:val="center"/>
              <w:rPr>
                <w:rFonts w:asciiTheme="minorEastAsia" w:hAnsiTheme="minorEastAsia" w:cstheme="minorEastAsia"/>
                <w:color w:val="00000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（1）每两类水质指标检测；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（2）小型供排水设施的化验、检验中心的建设和验收。</w:t>
            </w:r>
          </w:p>
        </w:tc>
        <w:tc>
          <w:tcPr>
            <w:tcW w:w="1134" w:type="dxa"/>
            <w:tcBorders>
              <w:tl2br w:val="nil"/>
              <w:tr2bl w:val="nil"/>
            </w:tcBorders>
            <w:shd w:val="clear" w:color="auto" w:fill="auto"/>
            <w:vAlign w:val="center"/>
          </w:tcPr>
          <w:p w14:paraId="7A512062">
            <w:pPr>
              <w:widowControl/>
              <w:spacing w:line="280" w:lineRule="exact"/>
              <w:jc w:val="center"/>
              <w:rPr>
                <w:rFonts w:asciiTheme="minorEastAsia" w:hAnsiTheme="minorEastAsia" w:cstheme="minorEastAsia"/>
                <w:color w:val="000000"/>
                <w:sz w:val="20"/>
                <w:szCs w:val="20"/>
              </w:rPr>
            </w:pPr>
          </w:p>
        </w:tc>
      </w:tr>
    </w:tbl>
    <w:p w14:paraId="00DA7149">
      <w:pPr>
        <w:spacing w:line="220" w:lineRule="exact"/>
        <w:jc w:val="center"/>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11976035">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十三、建筑电气专业</w:t>
      </w:r>
    </w:p>
    <w:tbl>
      <w:tblPr>
        <w:tblStyle w:val="7"/>
        <w:tblW w:w="102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13" w:type="dxa"/>
          <w:left w:w="57" w:type="dxa"/>
          <w:bottom w:w="57" w:type="dxa"/>
          <w:right w:w="57" w:type="dxa"/>
        </w:tblCellMar>
      </w:tblPr>
      <w:tblGrid>
        <w:gridCol w:w="567"/>
        <w:gridCol w:w="850"/>
        <w:gridCol w:w="850"/>
        <w:gridCol w:w="6803"/>
        <w:gridCol w:w="1134"/>
      </w:tblGrid>
      <w:tr w14:paraId="3DBD9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exact"/>
          <w:tblHeader/>
          <w:jc w:val="center"/>
        </w:trPr>
        <w:tc>
          <w:tcPr>
            <w:tcW w:w="567" w:type="dxa"/>
            <w:tcBorders>
              <w:tl2br w:val="nil"/>
              <w:tr2bl w:val="nil"/>
            </w:tcBorders>
            <w:shd w:val="clear" w:color="auto" w:fill="auto"/>
            <w:vAlign w:val="center"/>
          </w:tcPr>
          <w:p w14:paraId="6833C32D">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序号</w:t>
            </w:r>
          </w:p>
        </w:tc>
        <w:tc>
          <w:tcPr>
            <w:tcW w:w="850" w:type="dxa"/>
            <w:tcBorders>
              <w:tl2br w:val="nil"/>
              <w:tr2bl w:val="nil"/>
            </w:tcBorders>
            <w:shd w:val="clear" w:color="auto" w:fill="auto"/>
            <w:vAlign w:val="center"/>
          </w:tcPr>
          <w:p w14:paraId="7D05757F">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0D089214">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类型</w:t>
            </w:r>
          </w:p>
        </w:tc>
        <w:tc>
          <w:tcPr>
            <w:tcW w:w="850" w:type="dxa"/>
            <w:tcBorders>
              <w:tl2br w:val="nil"/>
              <w:tr2bl w:val="nil"/>
            </w:tcBorders>
            <w:shd w:val="clear" w:color="auto" w:fill="auto"/>
            <w:vAlign w:val="center"/>
          </w:tcPr>
          <w:p w14:paraId="78EC46D5">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30F83A22">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规模</w:t>
            </w:r>
          </w:p>
        </w:tc>
        <w:tc>
          <w:tcPr>
            <w:tcW w:w="6803" w:type="dxa"/>
            <w:tcBorders>
              <w:tl2br w:val="nil"/>
              <w:tr2bl w:val="nil"/>
            </w:tcBorders>
            <w:shd w:val="clear" w:color="auto" w:fill="auto"/>
            <w:vAlign w:val="center"/>
          </w:tcPr>
          <w:p w14:paraId="57D02D35">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参考标准</w:t>
            </w:r>
          </w:p>
        </w:tc>
        <w:tc>
          <w:tcPr>
            <w:tcW w:w="1134" w:type="dxa"/>
            <w:tcBorders>
              <w:tl2br w:val="nil"/>
              <w:tr2bl w:val="nil"/>
            </w:tcBorders>
            <w:shd w:val="clear" w:color="auto" w:fill="auto"/>
            <w:vAlign w:val="center"/>
          </w:tcPr>
          <w:p w14:paraId="5955C226">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备注</w:t>
            </w:r>
          </w:p>
        </w:tc>
      </w:tr>
      <w:tr w14:paraId="36AF9A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restart"/>
            <w:tcBorders>
              <w:tl2br w:val="nil"/>
              <w:tr2bl w:val="nil"/>
            </w:tcBorders>
            <w:shd w:val="clear" w:color="auto" w:fill="auto"/>
            <w:vAlign w:val="center"/>
          </w:tcPr>
          <w:p w14:paraId="0AEB917B">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1</w:t>
            </w:r>
          </w:p>
        </w:tc>
        <w:tc>
          <w:tcPr>
            <w:tcW w:w="850" w:type="dxa"/>
            <w:vMerge w:val="restart"/>
            <w:tcBorders>
              <w:tl2br w:val="nil"/>
              <w:tr2bl w:val="nil"/>
            </w:tcBorders>
            <w:shd w:val="clear" w:color="auto" w:fill="auto"/>
            <w:vAlign w:val="center"/>
          </w:tcPr>
          <w:p w14:paraId="262CEBEE">
            <w:pPr>
              <w:widowControl/>
              <w:spacing w:line="30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机电安装</w:t>
            </w:r>
          </w:p>
        </w:tc>
        <w:tc>
          <w:tcPr>
            <w:tcW w:w="850" w:type="dxa"/>
            <w:tcBorders>
              <w:tl2br w:val="nil"/>
              <w:tr2bl w:val="nil"/>
            </w:tcBorders>
            <w:shd w:val="clear" w:color="auto" w:fill="auto"/>
            <w:vAlign w:val="center"/>
          </w:tcPr>
          <w:p w14:paraId="5EEBA97D">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0C402D1B">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单项工程合同额2000万元以上的机电安装工程。</w:t>
            </w:r>
          </w:p>
        </w:tc>
        <w:tc>
          <w:tcPr>
            <w:tcW w:w="1134" w:type="dxa"/>
            <w:vMerge w:val="restart"/>
            <w:tcBorders>
              <w:tl2br w:val="nil"/>
              <w:tr2bl w:val="nil"/>
            </w:tcBorders>
            <w:shd w:val="clear" w:color="auto" w:fill="auto"/>
            <w:vAlign w:val="center"/>
          </w:tcPr>
          <w:p w14:paraId="1B976C3C">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506299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continue"/>
            <w:tcBorders>
              <w:tl2br w:val="nil"/>
              <w:tr2bl w:val="nil"/>
            </w:tcBorders>
            <w:shd w:val="clear" w:color="auto" w:fill="auto"/>
            <w:vAlign w:val="center"/>
          </w:tcPr>
          <w:p w14:paraId="7FEC0E97">
            <w:pPr>
              <w:widowControl/>
              <w:spacing w:line="26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6764BA53">
            <w:pPr>
              <w:widowControl/>
              <w:spacing w:line="26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5F80405C">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3829BBF6">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单项工程合同额500万元以上、2000万元以下的机电安装工程。</w:t>
            </w:r>
          </w:p>
        </w:tc>
        <w:tc>
          <w:tcPr>
            <w:tcW w:w="1134" w:type="dxa"/>
            <w:vMerge w:val="continue"/>
            <w:tcBorders>
              <w:tl2br w:val="nil"/>
              <w:tr2bl w:val="nil"/>
            </w:tcBorders>
            <w:shd w:val="clear" w:color="auto" w:fill="auto"/>
            <w:vAlign w:val="center"/>
          </w:tcPr>
          <w:p w14:paraId="08B77DA3">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035F61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continue"/>
            <w:tcBorders>
              <w:tl2br w:val="nil"/>
              <w:tr2bl w:val="nil"/>
            </w:tcBorders>
            <w:shd w:val="clear" w:color="auto" w:fill="auto"/>
            <w:vAlign w:val="center"/>
          </w:tcPr>
          <w:p w14:paraId="6148B618">
            <w:pPr>
              <w:widowControl/>
              <w:spacing w:line="26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6A646822">
            <w:pPr>
              <w:widowControl/>
              <w:spacing w:line="26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2916A5F8">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4E350DBC">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单项工程合同额500万元以下的机电安装工程。</w:t>
            </w:r>
          </w:p>
        </w:tc>
        <w:tc>
          <w:tcPr>
            <w:tcW w:w="1134" w:type="dxa"/>
            <w:vMerge w:val="continue"/>
            <w:tcBorders>
              <w:tl2br w:val="nil"/>
              <w:tr2bl w:val="nil"/>
            </w:tcBorders>
            <w:shd w:val="clear" w:color="auto" w:fill="auto"/>
            <w:vAlign w:val="center"/>
          </w:tcPr>
          <w:p w14:paraId="2603A9F2">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706FB6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restart"/>
            <w:tcBorders>
              <w:tl2br w:val="nil"/>
              <w:tr2bl w:val="nil"/>
            </w:tcBorders>
            <w:shd w:val="clear" w:color="auto" w:fill="auto"/>
            <w:vAlign w:val="center"/>
          </w:tcPr>
          <w:p w14:paraId="42B01372">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2</w:t>
            </w:r>
          </w:p>
        </w:tc>
        <w:tc>
          <w:tcPr>
            <w:tcW w:w="850" w:type="dxa"/>
            <w:vMerge w:val="restart"/>
            <w:tcBorders>
              <w:tl2br w:val="nil"/>
              <w:tr2bl w:val="nil"/>
            </w:tcBorders>
            <w:shd w:val="clear" w:color="auto" w:fill="auto"/>
            <w:vAlign w:val="center"/>
          </w:tcPr>
          <w:p w14:paraId="253F430F">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消防</w:t>
            </w:r>
          </w:p>
        </w:tc>
        <w:tc>
          <w:tcPr>
            <w:tcW w:w="850" w:type="dxa"/>
            <w:tcBorders>
              <w:tl2br w:val="nil"/>
              <w:tr2bl w:val="nil"/>
            </w:tcBorders>
            <w:shd w:val="clear" w:color="auto" w:fill="auto"/>
            <w:vAlign w:val="center"/>
          </w:tcPr>
          <w:p w14:paraId="687A8D7D">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08530176">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单体建筑面积2万m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以上的消防设施工程。</w:t>
            </w:r>
          </w:p>
        </w:tc>
        <w:tc>
          <w:tcPr>
            <w:tcW w:w="1134" w:type="dxa"/>
            <w:vMerge w:val="restart"/>
            <w:tcBorders>
              <w:tl2br w:val="nil"/>
              <w:tr2bl w:val="nil"/>
            </w:tcBorders>
            <w:shd w:val="clear" w:color="auto" w:fill="auto"/>
            <w:vAlign w:val="center"/>
          </w:tcPr>
          <w:p w14:paraId="199A6549">
            <w:pPr>
              <w:widowControl/>
              <w:spacing w:line="21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消防工程均含火灾自动报警</w:t>
            </w:r>
            <w:r>
              <w:rPr>
                <w:rFonts w:hint="eastAsia" w:asciiTheme="minorEastAsia" w:hAnsiTheme="minorEastAsia" w:cstheme="minorEastAsia"/>
                <w:color w:val="000000"/>
                <w:spacing w:val="-20"/>
                <w:kern w:val="0"/>
                <w:sz w:val="20"/>
                <w:szCs w:val="20"/>
              </w:rPr>
              <w:t>系统、自</w:t>
            </w:r>
            <w:r>
              <w:rPr>
                <w:rFonts w:hint="eastAsia" w:asciiTheme="minorEastAsia" w:hAnsiTheme="minorEastAsia" w:cstheme="minorEastAsia"/>
                <w:color w:val="000000"/>
                <w:kern w:val="0"/>
                <w:sz w:val="20"/>
                <w:szCs w:val="20"/>
              </w:rPr>
              <w:t>动灭火系统和防烟排烟系统。</w:t>
            </w:r>
          </w:p>
        </w:tc>
      </w:tr>
      <w:tr w14:paraId="4CFC58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continue"/>
            <w:tcBorders>
              <w:tl2br w:val="nil"/>
              <w:tr2bl w:val="nil"/>
            </w:tcBorders>
            <w:shd w:val="clear" w:color="auto" w:fill="auto"/>
            <w:vAlign w:val="center"/>
          </w:tcPr>
          <w:p w14:paraId="4C3AE596">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52FA0B0B">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45F0AE40">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3AE2F20C">
            <w:pPr>
              <w:widowControl/>
              <w:spacing w:line="24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单体建筑面积1万m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以上、2万m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以下消防设施工程。</w:t>
            </w:r>
          </w:p>
        </w:tc>
        <w:tc>
          <w:tcPr>
            <w:tcW w:w="1134" w:type="dxa"/>
            <w:vMerge w:val="continue"/>
            <w:tcBorders>
              <w:tl2br w:val="nil"/>
              <w:tr2bl w:val="nil"/>
            </w:tcBorders>
            <w:shd w:val="clear" w:color="auto" w:fill="auto"/>
            <w:vAlign w:val="center"/>
          </w:tcPr>
          <w:p w14:paraId="57700A55">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6DA49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continue"/>
            <w:tcBorders>
              <w:tl2br w:val="nil"/>
              <w:tr2bl w:val="nil"/>
            </w:tcBorders>
            <w:shd w:val="clear" w:color="auto" w:fill="auto"/>
            <w:vAlign w:val="center"/>
          </w:tcPr>
          <w:p w14:paraId="768C3F4F">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31ACADEF">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27EF74AF">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30896AC0">
            <w:pPr>
              <w:widowControl/>
              <w:spacing w:line="25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单体建筑面积1万m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以下的消防设施工程。</w:t>
            </w:r>
          </w:p>
        </w:tc>
        <w:tc>
          <w:tcPr>
            <w:tcW w:w="1134" w:type="dxa"/>
            <w:vMerge w:val="continue"/>
            <w:tcBorders>
              <w:tl2br w:val="nil"/>
              <w:tr2bl w:val="nil"/>
            </w:tcBorders>
            <w:shd w:val="clear" w:color="auto" w:fill="auto"/>
            <w:vAlign w:val="center"/>
          </w:tcPr>
          <w:p w14:paraId="52F997F8">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204BEF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restart"/>
            <w:tcBorders>
              <w:tl2br w:val="nil"/>
              <w:tr2bl w:val="nil"/>
            </w:tcBorders>
            <w:shd w:val="clear" w:color="auto" w:fill="auto"/>
            <w:vAlign w:val="center"/>
          </w:tcPr>
          <w:p w14:paraId="1CDF5B86">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3</w:t>
            </w:r>
          </w:p>
        </w:tc>
        <w:tc>
          <w:tcPr>
            <w:tcW w:w="850" w:type="dxa"/>
            <w:vMerge w:val="restart"/>
            <w:tcBorders>
              <w:tl2br w:val="nil"/>
              <w:tr2bl w:val="nil"/>
            </w:tcBorders>
            <w:shd w:val="clear" w:color="auto" w:fill="auto"/>
            <w:vAlign w:val="center"/>
          </w:tcPr>
          <w:p w14:paraId="75E5D8CE">
            <w:pPr>
              <w:widowControl/>
              <w:spacing w:line="28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建筑智能化</w:t>
            </w:r>
          </w:p>
        </w:tc>
        <w:tc>
          <w:tcPr>
            <w:tcW w:w="850" w:type="dxa"/>
            <w:tcBorders>
              <w:tl2br w:val="nil"/>
              <w:tr2bl w:val="nil"/>
            </w:tcBorders>
            <w:shd w:val="clear" w:color="auto" w:fill="auto"/>
            <w:vAlign w:val="center"/>
          </w:tcPr>
          <w:p w14:paraId="09F38080">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7A5AF43E">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单项工程合同额1000万元以上的电子与建筑智能化工程。</w:t>
            </w:r>
          </w:p>
        </w:tc>
        <w:tc>
          <w:tcPr>
            <w:tcW w:w="1134" w:type="dxa"/>
            <w:tcBorders>
              <w:tl2br w:val="nil"/>
              <w:tr2bl w:val="nil"/>
            </w:tcBorders>
            <w:shd w:val="clear" w:color="auto" w:fill="auto"/>
            <w:vAlign w:val="center"/>
          </w:tcPr>
          <w:p w14:paraId="2C84DD82">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5B3C71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continue"/>
            <w:tcBorders>
              <w:tl2br w:val="nil"/>
              <w:tr2bl w:val="nil"/>
            </w:tcBorders>
            <w:shd w:val="clear" w:color="auto" w:fill="auto"/>
            <w:vAlign w:val="center"/>
          </w:tcPr>
          <w:p w14:paraId="336AE48C">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5237E7BC">
            <w:pPr>
              <w:widowControl/>
              <w:spacing w:line="28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775DFC91">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7D684F60">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单项工程合同额200万元以上、1000万元以下的电子与建筑智能化工程。</w:t>
            </w:r>
          </w:p>
        </w:tc>
        <w:tc>
          <w:tcPr>
            <w:tcW w:w="1134" w:type="dxa"/>
            <w:tcBorders>
              <w:tl2br w:val="nil"/>
              <w:tr2bl w:val="nil"/>
            </w:tcBorders>
            <w:shd w:val="clear" w:color="auto" w:fill="auto"/>
            <w:vAlign w:val="center"/>
          </w:tcPr>
          <w:p w14:paraId="028C78BC">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6054B6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continue"/>
            <w:tcBorders>
              <w:tl2br w:val="nil"/>
              <w:tr2bl w:val="nil"/>
            </w:tcBorders>
            <w:shd w:val="clear" w:color="auto" w:fill="auto"/>
            <w:vAlign w:val="center"/>
          </w:tcPr>
          <w:p w14:paraId="08C51940">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1CEF58AE">
            <w:pPr>
              <w:widowControl/>
              <w:spacing w:line="28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4D474E0A">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69E00597">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单项工程合同额200万元以下的电子与建筑智能化工程。</w:t>
            </w:r>
          </w:p>
        </w:tc>
        <w:tc>
          <w:tcPr>
            <w:tcW w:w="1134" w:type="dxa"/>
            <w:tcBorders>
              <w:tl2br w:val="nil"/>
              <w:tr2bl w:val="nil"/>
            </w:tcBorders>
            <w:shd w:val="clear" w:color="auto" w:fill="auto"/>
            <w:vAlign w:val="center"/>
          </w:tcPr>
          <w:p w14:paraId="6432D5BF">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0B485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restart"/>
            <w:tcBorders>
              <w:tl2br w:val="nil"/>
              <w:tr2bl w:val="nil"/>
            </w:tcBorders>
            <w:shd w:val="clear" w:color="auto" w:fill="auto"/>
            <w:vAlign w:val="center"/>
          </w:tcPr>
          <w:p w14:paraId="73763786">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4</w:t>
            </w:r>
          </w:p>
        </w:tc>
        <w:tc>
          <w:tcPr>
            <w:tcW w:w="850" w:type="dxa"/>
            <w:vMerge w:val="restart"/>
            <w:tcBorders>
              <w:tl2br w:val="nil"/>
              <w:tr2bl w:val="nil"/>
            </w:tcBorders>
            <w:shd w:val="clear" w:color="auto" w:fill="auto"/>
            <w:vAlign w:val="center"/>
          </w:tcPr>
          <w:p w14:paraId="0AD67023">
            <w:pPr>
              <w:widowControl/>
              <w:spacing w:line="28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电子工程</w:t>
            </w:r>
          </w:p>
        </w:tc>
        <w:tc>
          <w:tcPr>
            <w:tcW w:w="850" w:type="dxa"/>
            <w:tcBorders>
              <w:tl2br w:val="nil"/>
              <w:tr2bl w:val="nil"/>
            </w:tcBorders>
            <w:shd w:val="clear" w:color="auto" w:fill="auto"/>
            <w:vAlign w:val="center"/>
          </w:tcPr>
          <w:p w14:paraId="63E5ADD1">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1CE5FF0F">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spacing w:val="-6"/>
                <w:kern w:val="0"/>
                <w:sz w:val="20"/>
                <w:szCs w:val="20"/>
              </w:rPr>
              <w:t>单项工程合同额1000万元以上的电子工程。</w:t>
            </w:r>
          </w:p>
        </w:tc>
        <w:tc>
          <w:tcPr>
            <w:tcW w:w="1134" w:type="dxa"/>
            <w:tcBorders>
              <w:tl2br w:val="nil"/>
              <w:tr2bl w:val="nil"/>
            </w:tcBorders>
            <w:shd w:val="clear" w:color="auto" w:fill="auto"/>
            <w:vAlign w:val="center"/>
          </w:tcPr>
          <w:p w14:paraId="41199AF5">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36D99C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continue"/>
            <w:tcBorders>
              <w:tl2br w:val="nil"/>
              <w:tr2bl w:val="nil"/>
            </w:tcBorders>
            <w:shd w:val="clear" w:color="auto" w:fill="auto"/>
            <w:vAlign w:val="center"/>
          </w:tcPr>
          <w:p w14:paraId="66281311">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29FF5775">
            <w:pPr>
              <w:widowControl/>
              <w:spacing w:line="28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4AE85C5C">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545610AD">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单项工程合同额200万元以上、1000万元以下的电子工程。</w:t>
            </w:r>
          </w:p>
        </w:tc>
        <w:tc>
          <w:tcPr>
            <w:tcW w:w="1134" w:type="dxa"/>
            <w:tcBorders>
              <w:tl2br w:val="nil"/>
              <w:tr2bl w:val="nil"/>
            </w:tcBorders>
            <w:shd w:val="clear" w:color="auto" w:fill="auto"/>
            <w:vAlign w:val="center"/>
          </w:tcPr>
          <w:p w14:paraId="53911A8B">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2F3437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continue"/>
            <w:tcBorders>
              <w:tl2br w:val="nil"/>
              <w:tr2bl w:val="nil"/>
            </w:tcBorders>
            <w:shd w:val="clear" w:color="auto" w:fill="auto"/>
            <w:vAlign w:val="center"/>
          </w:tcPr>
          <w:p w14:paraId="5454FEDB">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16D377D8">
            <w:pPr>
              <w:widowControl/>
              <w:spacing w:line="28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085AF994">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75C94AB9">
            <w:pPr>
              <w:widowControl/>
              <w:spacing w:line="22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单项工程合同额200万元以下的电子工程。</w:t>
            </w:r>
          </w:p>
        </w:tc>
        <w:tc>
          <w:tcPr>
            <w:tcW w:w="1134" w:type="dxa"/>
            <w:tcBorders>
              <w:tl2br w:val="nil"/>
              <w:tr2bl w:val="nil"/>
            </w:tcBorders>
            <w:shd w:val="clear" w:color="auto" w:fill="auto"/>
            <w:vAlign w:val="center"/>
          </w:tcPr>
          <w:p w14:paraId="26C7E8C2">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618CAF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restart"/>
            <w:tcBorders>
              <w:tl2br w:val="nil"/>
              <w:tr2bl w:val="nil"/>
            </w:tcBorders>
            <w:shd w:val="clear" w:color="auto" w:fill="auto"/>
            <w:vAlign w:val="center"/>
          </w:tcPr>
          <w:p w14:paraId="6BA3A829">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5</w:t>
            </w:r>
          </w:p>
        </w:tc>
        <w:tc>
          <w:tcPr>
            <w:tcW w:w="850" w:type="dxa"/>
            <w:vMerge w:val="restart"/>
            <w:tcBorders>
              <w:tl2br w:val="nil"/>
              <w:tr2bl w:val="nil"/>
            </w:tcBorders>
            <w:shd w:val="clear" w:color="auto" w:fill="auto"/>
            <w:vAlign w:val="center"/>
          </w:tcPr>
          <w:p w14:paraId="69FE66C1">
            <w:pPr>
              <w:widowControl/>
              <w:spacing w:line="28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变配电站工程</w:t>
            </w:r>
          </w:p>
        </w:tc>
        <w:tc>
          <w:tcPr>
            <w:tcW w:w="850" w:type="dxa"/>
            <w:tcBorders>
              <w:tl2br w:val="nil"/>
              <w:tr2bl w:val="nil"/>
            </w:tcBorders>
            <w:shd w:val="clear" w:color="auto" w:fill="auto"/>
            <w:vAlign w:val="center"/>
          </w:tcPr>
          <w:p w14:paraId="182E6915">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0BC3B0BB">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spacing w:val="-9"/>
                <w:kern w:val="0"/>
                <w:sz w:val="20"/>
                <w:szCs w:val="20"/>
              </w:rPr>
              <w:t>（1）电压35kV以上的变配电站（所）工程；</w:t>
            </w:r>
            <w:r>
              <w:rPr>
                <w:rFonts w:hint="eastAsia" w:asciiTheme="minorEastAsia" w:hAnsiTheme="minorEastAsia" w:cstheme="minorEastAsia"/>
                <w:color w:val="000000"/>
                <w:spacing w:val="-9"/>
                <w:kern w:val="0"/>
                <w:sz w:val="20"/>
                <w:szCs w:val="20"/>
              </w:rPr>
              <w:br w:type="textWrapping"/>
            </w:r>
            <w:r>
              <w:rPr>
                <w:rFonts w:hint="eastAsia" w:asciiTheme="minorEastAsia" w:hAnsiTheme="minorEastAsia" w:cstheme="minorEastAsia"/>
                <w:color w:val="000000"/>
                <w:spacing w:val="-9"/>
                <w:kern w:val="0"/>
                <w:sz w:val="20"/>
                <w:szCs w:val="20"/>
              </w:rPr>
              <w:t>（2）</w:t>
            </w:r>
            <w:r>
              <w:rPr>
                <w:rFonts w:hint="eastAsia" w:asciiTheme="minorEastAsia" w:hAnsiTheme="minorEastAsia" w:cstheme="minorEastAsia"/>
                <w:color w:val="000000"/>
                <w:kern w:val="0"/>
                <w:sz w:val="20"/>
                <w:szCs w:val="20"/>
              </w:rPr>
              <w:t>电压20kV以下，且变压器安装容量5000kVA以上的变配电站（所）工程；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spacing w:val="-9"/>
                <w:kern w:val="0"/>
                <w:sz w:val="20"/>
                <w:szCs w:val="20"/>
              </w:rPr>
              <w:t>（3）</w:t>
            </w:r>
            <w:r>
              <w:rPr>
                <w:rFonts w:hint="eastAsia" w:asciiTheme="minorEastAsia" w:hAnsiTheme="minorEastAsia" w:cstheme="minorEastAsia"/>
                <w:color w:val="000000"/>
                <w:kern w:val="0"/>
                <w:sz w:val="20"/>
                <w:szCs w:val="20"/>
              </w:rPr>
              <w:t>电压10kV，且变压器安装容量5000kVA以上的变配电站（所）工程。</w:t>
            </w:r>
          </w:p>
        </w:tc>
        <w:tc>
          <w:tcPr>
            <w:tcW w:w="1134" w:type="dxa"/>
            <w:tcBorders>
              <w:tl2br w:val="nil"/>
              <w:tr2bl w:val="nil"/>
            </w:tcBorders>
            <w:shd w:val="clear" w:color="auto" w:fill="auto"/>
            <w:vAlign w:val="center"/>
          </w:tcPr>
          <w:p w14:paraId="72166E00">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6E63D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295CAFBD">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20E3C42D">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71B4E8B0">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691E87E7">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spacing w:val="-9"/>
                <w:kern w:val="0"/>
                <w:sz w:val="20"/>
                <w:szCs w:val="20"/>
              </w:rPr>
              <w:t>（1</w:t>
            </w:r>
            <w:r>
              <w:rPr>
                <w:rFonts w:hint="eastAsia" w:asciiTheme="minorEastAsia" w:hAnsiTheme="minorEastAsia" w:cstheme="minorEastAsia"/>
                <w:color w:val="000000"/>
                <w:spacing w:val="-28"/>
                <w:kern w:val="0"/>
                <w:sz w:val="20"/>
                <w:szCs w:val="20"/>
              </w:rPr>
              <w:t>）</w:t>
            </w:r>
            <w:r>
              <w:rPr>
                <w:rFonts w:hint="eastAsia" w:asciiTheme="minorEastAsia" w:hAnsiTheme="minorEastAsia" w:cstheme="minorEastAsia"/>
                <w:color w:val="000000"/>
                <w:spacing w:val="-9"/>
                <w:kern w:val="0"/>
                <w:sz w:val="20"/>
                <w:szCs w:val="20"/>
              </w:rPr>
              <w:t>电压20kV，且变压器安装容量1600kVA</w:t>
            </w:r>
            <w:r>
              <w:rPr>
                <w:rFonts w:hint="eastAsia" w:asciiTheme="minorEastAsia" w:hAnsiTheme="minorEastAsia" w:cstheme="minorEastAsia"/>
                <w:color w:val="000000"/>
                <w:kern w:val="0"/>
                <w:sz w:val="20"/>
                <w:szCs w:val="20"/>
              </w:rPr>
              <w:t>～</w:t>
            </w:r>
            <w:r>
              <w:rPr>
                <w:rFonts w:hint="eastAsia" w:asciiTheme="minorEastAsia" w:hAnsiTheme="minorEastAsia" w:cstheme="minorEastAsia"/>
                <w:color w:val="000000"/>
                <w:spacing w:val="-9"/>
                <w:kern w:val="0"/>
                <w:sz w:val="20"/>
                <w:szCs w:val="20"/>
              </w:rPr>
              <w:t>5000kVA的变配电站（所）工程；</w:t>
            </w:r>
            <w:r>
              <w:rPr>
                <w:rFonts w:hint="eastAsia" w:asciiTheme="minorEastAsia" w:hAnsiTheme="minorEastAsia" w:cstheme="minorEastAsia"/>
                <w:color w:val="000000"/>
                <w:spacing w:val="-9"/>
                <w:kern w:val="0"/>
                <w:sz w:val="20"/>
                <w:szCs w:val="20"/>
              </w:rPr>
              <w:br w:type="textWrapping"/>
            </w:r>
            <w:r>
              <w:rPr>
                <w:rFonts w:hint="eastAsia" w:asciiTheme="minorEastAsia" w:hAnsiTheme="minorEastAsia" w:cstheme="minorEastAsia"/>
                <w:color w:val="000000"/>
                <w:spacing w:val="-9"/>
                <w:kern w:val="0"/>
                <w:sz w:val="20"/>
                <w:szCs w:val="20"/>
              </w:rPr>
              <w:t>（2</w:t>
            </w:r>
            <w:r>
              <w:rPr>
                <w:rFonts w:hint="eastAsia" w:asciiTheme="minorEastAsia" w:hAnsiTheme="minorEastAsia" w:cstheme="minorEastAsia"/>
                <w:color w:val="000000"/>
                <w:spacing w:val="-28"/>
                <w:kern w:val="0"/>
                <w:sz w:val="20"/>
                <w:szCs w:val="20"/>
              </w:rPr>
              <w:t>）</w:t>
            </w:r>
            <w:r>
              <w:rPr>
                <w:rFonts w:hint="eastAsia" w:asciiTheme="minorEastAsia" w:hAnsiTheme="minorEastAsia" w:cstheme="minorEastAsia"/>
                <w:color w:val="000000"/>
                <w:spacing w:val="-9"/>
                <w:kern w:val="0"/>
                <w:sz w:val="20"/>
                <w:szCs w:val="20"/>
              </w:rPr>
              <w:t>电压10kV，且变压器安装容量1600kVA</w:t>
            </w:r>
            <w:r>
              <w:rPr>
                <w:rFonts w:hint="eastAsia" w:asciiTheme="minorEastAsia" w:hAnsiTheme="minorEastAsia" w:cstheme="minorEastAsia"/>
                <w:color w:val="000000"/>
                <w:kern w:val="0"/>
                <w:sz w:val="20"/>
                <w:szCs w:val="20"/>
              </w:rPr>
              <w:t>～</w:t>
            </w:r>
            <w:r>
              <w:rPr>
                <w:rFonts w:hint="eastAsia" w:asciiTheme="minorEastAsia" w:hAnsiTheme="minorEastAsia" w:cstheme="minorEastAsia"/>
                <w:color w:val="000000"/>
                <w:spacing w:val="-9"/>
                <w:kern w:val="0"/>
                <w:sz w:val="20"/>
                <w:szCs w:val="20"/>
              </w:rPr>
              <w:t>5000kVA的变配电站（所）工程。</w:t>
            </w:r>
          </w:p>
        </w:tc>
        <w:tc>
          <w:tcPr>
            <w:tcW w:w="1134" w:type="dxa"/>
            <w:tcBorders>
              <w:tl2br w:val="nil"/>
              <w:tr2bl w:val="nil"/>
            </w:tcBorders>
            <w:shd w:val="clear" w:color="auto" w:fill="auto"/>
            <w:vAlign w:val="center"/>
          </w:tcPr>
          <w:p w14:paraId="26B9BEC6">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2316DA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211F0142">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75460701">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673CB4AD">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6CD1A494">
            <w:pPr>
              <w:widowControl/>
              <w:spacing w:line="236"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spacing w:val="-9"/>
                <w:kern w:val="0"/>
                <w:sz w:val="20"/>
                <w:szCs w:val="20"/>
              </w:rPr>
              <w:t>（1</w:t>
            </w:r>
            <w:r>
              <w:rPr>
                <w:rFonts w:hint="eastAsia" w:asciiTheme="minorEastAsia" w:hAnsiTheme="minorEastAsia" w:cstheme="minorEastAsia"/>
                <w:color w:val="000000"/>
                <w:spacing w:val="-28"/>
                <w:kern w:val="0"/>
                <w:sz w:val="20"/>
                <w:szCs w:val="20"/>
              </w:rPr>
              <w:t>）</w:t>
            </w:r>
            <w:r>
              <w:rPr>
                <w:rFonts w:hint="eastAsia" w:asciiTheme="minorEastAsia" w:hAnsiTheme="minorEastAsia" w:cstheme="minorEastAsia"/>
                <w:color w:val="000000"/>
                <w:kern w:val="0"/>
                <w:sz w:val="20"/>
                <w:szCs w:val="20"/>
              </w:rPr>
              <w:t>电压20kV，且变压器安装容量1600kVA以上的变配电站（所）工程；</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spacing w:val="-9"/>
                <w:kern w:val="0"/>
                <w:sz w:val="20"/>
                <w:szCs w:val="20"/>
              </w:rPr>
              <w:t>（2）</w:t>
            </w:r>
            <w:r>
              <w:rPr>
                <w:rFonts w:hint="eastAsia" w:asciiTheme="minorEastAsia" w:hAnsiTheme="minorEastAsia" w:cstheme="minorEastAsia"/>
                <w:color w:val="000000"/>
                <w:kern w:val="0"/>
                <w:sz w:val="20"/>
                <w:szCs w:val="20"/>
              </w:rPr>
              <w:t>电压10kV，且变压器安装容量1600kVA以下的变配电站（所）工程。</w:t>
            </w:r>
          </w:p>
        </w:tc>
        <w:tc>
          <w:tcPr>
            <w:tcW w:w="1134" w:type="dxa"/>
            <w:tcBorders>
              <w:tl2br w:val="nil"/>
              <w:tr2bl w:val="nil"/>
            </w:tcBorders>
            <w:shd w:val="clear" w:color="auto" w:fill="auto"/>
            <w:vAlign w:val="center"/>
          </w:tcPr>
          <w:p w14:paraId="7C54B949">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058602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restart"/>
            <w:tcBorders>
              <w:tl2br w:val="nil"/>
              <w:tr2bl w:val="nil"/>
            </w:tcBorders>
            <w:shd w:val="clear" w:color="auto" w:fill="auto"/>
            <w:vAlign w:val="center"/>
          </w:tcPr>
          <w:p w14:paraId="3FFE5973">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6</w:t>
            </w:r>
          </w:p>
        </w:tc>
        <w:tc>
          <w:tcPr>
            <w:tcW w:w="850" w:type="dxa"/>
            <w:vMerge w:val="restart"/>
            <w:tcBorders>
              <w:tl2br w:val="nil"/>
              <w:tr2bl w:val="nil"/>
            </w:tcBorders>
            <w:shd w:val="clear" w:color="auto" w:fill="auto"/>
            <w:vAlign w:val="center"/>
          </w:tcPr>
          <w:p w14:paraId="428C7721">
            <w:pPr>
              <w:widowControl/>
              <w:spacing w:line="28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电气动力照明工程</w:t>
            </w:r>
          </w:p>
        </w:tc>
        <w:tc>
          <w:tcPr>
            <w:tcW w:w="850" w:type="dxa"/>
            <w:tcBorders>
              <w:tl2br w:val="nil"/>
              <w:tr2bl w:val="nil"/>
            </w:tcBorders>
            <w:shd w:val="clear" w:color="auto" w:fill="auto"/>
            <w:vAlign w:val="center"/>
          </w:tcPr>
          <w:p w14:paraId="337DA970">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70C0C54D">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单项工程合同额1000万元以上的电气动力照明工程。</w:t>
            </w:r>
          </w:p>
        </w:tc>
        <w:tc>
          <w:tcPr>
            <w:tcW w:w="1134" w:type="dxa"/>
            <w:tcBorders>
              <w:tl2br w:val="nil"/>
              <w:tr2bl w:val="nil"/>
            </w:tcBorders>
            <w:shd w:val="clear" w:color="auto" w:fill="auto"/>
            <w:vAlign w:val="center"/>
          </w:tcPr>
          <w:p w14:paraId="14E7A917">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4BD650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continue"/>
            <w:tcBorders>
              <w:tl2br w:val="nil"/>
              <w:tr2bl w:val="nil"/>
            </w:tcBorders>
            <w:shd w:val="clear" w:color="auto" w:fill="auto"/>
            <w:vAlign w:val="center"/>
          </w:tcPr>
          <w:p w14:paraId="48B1C34A">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51A0D063">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51DBDACC">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1DCDFB6B">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单项工程合同额200万元以上、1000万元以下的电气动力照明工程。</w:t>
            </w:r>
          </w:p>
        </w:tc>
        <w:tc>
          <w:tcPr>
            <w:tcW w:w="1134" w:type="dxa"/>
            <w:tcBorders>
              <w:tl2br w:val="nil"/>
              <w:tr2bl w:val="nil"/>
            </w:tcBorders>
            <w:shd w:val="clear" w:color="auto" w:fill="auto"/>
            <w:vAlign w:val="center"/>
          </w:tcPr>
          <w:p w14:paraId="19E88433">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7AC8DD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continue"/>
            <w:tcBorders>
              <w:tl2br w:val="nil"/>
              <w:tr2bl w:val="nil"/>
            </w:tcBorders>
            <w:shd w:val="clear" w:color="auto" w:fill="auto"/>
            <w:vAlign w:val="center"/>
          </w:tcPr>
          <w:p w14:paraId="6CA121B9">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5491C032">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1B50139F">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36B1D992">
            <w:pPr>
              <w:widowControl/>
              <w:spacing w:line="26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单项工程合同额200万元以下的电气动力照明工程。</w:t>
            </w:r>
          </w:p>
        </w:tc>
        <w:tc>
          <w:tcPr>
            <w:tcW w:w="1134" w:type="dxa"/>
            <w:tcBorders>
              <w:tl2br w:val="nil"/>
              <w:tr2bl w:val="nil"/>
            </w:tcBorders>
            <w:shd w:val="clear" w:color="auto" w:fill="auto"/>
            <w:vAlign w:val="center"/>
          </w:tcPr>
          <w:p w14:paraId="417D3170">
            <w:pPr>
              <w:widowControl/>
              <w:spacing w:line="250" w:lineRule="exact"/>
              <w:jc w:val="center"/>
              <w:textAlignment w:val="center"/>
              <w:rPr>
                <w:rFonts w:ascii="方正黑体_GBK" w:hAnsi="方正黑体_GBK" w:eastAsia="方正黑体_GBK" w:cs="方正黑体_GBK"/>
                <w:color w:val="000000"/>
                <w:kern w:val="0"/>
                <w:sz w:val="20"/>
                <w:szCs w:val="20"/>
              </w:rPr>
            </w:pPr>
          </w:p>
        </w:tc>
      </w:tr>
    </w:tbl>
    <w:p w14:paraId="0E05289C">
      <w:pPr>
        <w:spacing w:line="160" w:lineRule="exact"/>
        <w:jc w:val="center"/>
        <w:rPr>
          <w:rFonts w:ascii="方正楷体_GBK" w:hAnsi="方正楷体_GBK" w:eastAsia="方正楷体_GBK" w:cs="方正楷体_GBK"/>
          <w:sz w:val="20"/>
          <w:szCs w:val="20"/>
        </w:rPr>
      </w:pPr>
    </w:p>
    <w:p w14:paraId="47508061">
      <w:pPr>
        <w:spacing w:line="220" w:lineRule="exact"/>
        <w:jc w:val="center"/>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t>注：与主体建筑配套的电气工程，其项目规模划分参照建筑工程项目规模。</w:t>
      </w:r>
    </w:p>
    <w:p w14:paraId="7B4DF9C9">
      <w:pPr>
        <w:spacing w:line="160" w:lineRule="exact"/>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4EF88D0E">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十四、建筑机械专业</w:t>
      </w:r>
    </w:p>
    <w:tbl>
      <w:tblPr>
        <w:tblStyle w:val="7"/>
        <w:tblW w:w="102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13" w:type="dxa"/>
          <w:left w:w="57" w:type="dxa"/>
          <w:bottom w:w="57" w:type="dxa"/>
          <w:right w:w="57" w:type="dxa"/>
        </w:tblCellMar>
      </w:tblPr>
      <w:tblGrid>
        <w:gridCol w:w="567"/>
        <w:gridCol w:w="850"/>
        <w:gridCol w:w="850"/>
        <w:gridCol w:w="6803"/>
        <w:gridCol w:w="1134"/>
      </w:tblGrid>
      <w:tr w14:paraId="4B6B1D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898" w:hRule="exact"/>
          <w:tblHeader/>
          <w:jc w:val="center"/>
        </w:trPr>
        <w:tc>
          <w:tcPr>
            <w:tcW w:w="567" w:type="dxa"/>
            <w:tcBorders>
              <w:tl2br w:val="nil"/>
              <w:tr2bl w:val="nil"/>
            </w:tcBorders>
            <w:shd w:val="clear" w:color="auto" w:fill="auto"/>
            <w:vAlign w:val="center"/>
          </w:tcPr>
          <w:p w14:paraId="7D4500B8">
            <w:pPr>
              <w:widowControl/>
              <w:spacing w:line="24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序号</w:t>
            </w:r>
          </w:p>
        </w:tc>
        <w:tc>
          <w:tcPr>
            <w:tcW w:w="850" w:type="dxa"/>
            <w:tcBorders>
              <w:tl2br w:val="nil"/>
              <w:tr2bl w:val="nil"/>
            </w:tcBorders>
            <w:shd w:val="clear" w:color="auto" w:fill="auto"/>
            <w:vAlign w:val="center"/>
          </w:tcPr>
          <w:p w14:paraId="00D3940D">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4EEBDE44">
            <w:pPr>
              <w:widowControl/>
              <w:spacing w:line="24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类型</w:t>
            </w:r>
          </w:p>
        </w:tc>
        <w:tc>
          <w:tcPr>
            <w:tcW w:w="850" w:type="dxa"/>
            <w:tcBorders>
              <w:tl2br w:val="nil"/>
              <w:tr2bl w:val="nil"/>
            </w:tcBorders>
            <w:shd w:val="clear" w:color="auto" w:fill="auto"/>
            <w:vAlign w:val="center"/>
          </w:tcPr>
          <w:p w14:paraId="484CE1A1">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6D8F8A5A">
            <w:pPr>
              <w:widowControl/>
              <w:spacing w:line="24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规模</w:t>
            </w:r>
          </w:p>
        </w:tc>
        <w:tc>
          <w:tcPr>
            <w:tcW w:w="6803" w:type="dxa"/>
            <w:tcBorders>
              <w:tl2br w:val="nil"/>
              <w:tr2bl w:val="nil"/>
            </w:tcBorders>
            <w:shd w:val="clear" w:color="auto" w:fill="auto"/>
            <w:vAlign w:val="center"/>
          </w:tcPr>
          <w:p w14:paraId="7140777A">
            <w:pPr>
              <w:widowControl/>
              <w:spacing w:line="24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参考标准</w:t>
            </w:r>
          </w:p>
        </w:tc>
        <w:tc>
          <w:tcPr>
            <w:tcW w:w="1134" w:type="dxa"/>
            <w:tcBorders>
              <w:tl2br w:val="nil"/>
              <w:tr2bl w:val="nil"/>
            </w:tcBorders>
            <w:shd w:val="clear" w:color="auto" w:fill="auto"/>
            <w:vAlign w:val="center"/>
          </w:tcPr>
          <w:p w14:paraId="3DEE3F99">
            <w:pPr>
              <w:widowControl/>
              <w:spacing w:line="24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备注</w:t>
            </w:r>
          </w:p>
        </w:tc>
      </w:tr>
      <w:tr w14:paraId="05E081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940" w:hRule="atLeast"/>
          <w:tblHeader/>
          <w:jc w:val="center"/>
        </w:trPr>
        <w:tc>
          <w:tcPr>
            <w:tcW w:w="567" w:type="dxa"/>
            <w:vMerge w:val="restart"/>
            <w:tcBorders>
              <w:tl2br w:val="nil"/>
              <w:tr2bl w:val="nil"/>
            </w:tcBorders>
            <w:shd w:val="clear" w:color="auto" w:fill="auto"/>
            <w:vAlign w:val="center"/>
          </w:tcPr>
          <w:p w14:paraId="7A327E7C">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1</w:t>
            </w:r>
          </w:p>
        </w:tc>
        <w:tc>
          <w:tcPr>
            <w:tcW w:w="850" w:type="dxa"/>
            <w:vMerge w:val="restart"/>
            <w:tcBorders>
              <w:tl2br w:val="nil"/>
              <w:tr2bl w:val="nil"/>
            </w:tcBorders>
            <w:shd w:val="clear" w:color="auto" w:fill="auto"/>
            <w:vAlign w:val="center"/>
          </w:tcPr>
          <w:p w14:paraId="6010A8E0">
            <w:pPr>
              <w:widowControl/>
              <w:spacing w:line="28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起重设备安装工程</w:t>
            </w:r>
          </w:p>
        </w:tc>
        <w:tc>
          <w:tcPr>
            <w:tcW w:w="850" w:type="dxa"/>
            <w:tcBorders>
              <w:tl2br w:val="nil"/>
              <w:tr2bl w:val="nil"/>
            </w:tcBorders>
            <w:shd w:val="clear" w:color="auto" w:fill="auto"/>
            <w:vAlign w:val="center"/>
          </w:tcPr>
          <w:p w14:paraId="447C5A3D">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3FFA3EFC">
            <w:pPr>
              <w:widowControl/>
              <w:spacing w:line="28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安装拆卸1600kN·m以上塔式起重机，或安装拆卸100T以上门式起重机。</w:t>
            </w:r>
          </w:p>
        </w:tc>
        <w:tc>
          <w:tcPr>
            <w:tcW w:w="1134" w:type="dxa"/>
            <w:vMerge w:val="restart"/>
            <w:tcBorders>
              <w:tl2br w:val="nil"/>
              <w:tr2bl w:val="nil"/>
            </w:tcBorders>
            <w:shd w:val="clear" w:color="auto" w:fill="auto"/>
            <w:vAlign w:val="center"/>
          </w:tcPr>
          <w:p w14:paraId="0CB9619C">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0C1F51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186" w:hRule="atLeast"/>
          <w:tblHeader/>
          <w:jc w:val="center"/>
        </w:trPr>
        <w:tc>
          <w:tcPr>
            <w:tcW w:w="567" w:type="dxa"/>
            <w:vMerge w:val="continue"/>
            <w:tcBorders>
              <w:tl2br w:val="nil"/>
              <w:tr2bl w:val="nil"/>
            </w:tcBorders>
            <w:shd w:val="clear" w:color="auto" w:fill="auto"/>
            <w:vAlign w:val="center"/>
          </w:tcPr>
          <w:p w14:paraId="1ED25440">
            <w:pPr>
              <w:widowControl/>
              <w:spacing w:line="24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04CED481">
            <w:pPr>
              <w:widowControl/>
              <w:spacing w:line="28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46E50753">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7A5EDAE1">
            <w:pPr>
              <w:widowControl/>
              <w:spacing w:line="28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安装拆卸630kN·m以上1600kN·m以下塔式起重机，或安装拆卸50T以上、100T以下门式起重机。</w:t>
            </w:r>
          </w:p>
        </w:tc>
        <w:tc>
          <w:tcPr>
            <w:tcW w:w="1134" w:type="dxa"/>
            <w:vMerge w:val="continue"/>
            <w:tcBorders>
              <w:tl2br w:val="nil"/>
              <w:tr2bl w:val="nil"/>
            </w:tcBorders>
            <w:shd w:val="clear" w:color="auto" w:fill="auto"/>
            <w:vAlign w:val="center"/>
          </w:tcPr>
          <w:p w14:paraId="038F35DF">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5F01CF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235" w:hRule="atLeast"/>
          <w:tblHeader/>
          <w:jc w:val="center"/>
        </w:trPr>
        <w:tc>
          <w:tcPr>
            <w:tcW w:w="567" w:type="dxa"/>
            <w:vMerge w:val="continue"/>
            <w:tcBorders>
              <w:tl2br w:val="nil"/>
              <w:tr2bl w:val="nil"/>
            </w:tcBorders>
            <w:shd w:val="clear" w:color="auto" w:fill="auto"/>
            <w:vAlign w:val="center"/>
          </w:tcPr>
          <w:p w14:paraId="61CEE295">
            <w:pPr>
              <w:widowControl/>
              <w:spacing w:line="24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2B122D51">
            <w:pPr>
              <w:widowControl/>
              <w:spacing w:line="28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66C2C647">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574689A1">
            <w:pPr>
              <w:widowControl/>
              <w:spacing w:line="28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安装拆卸630kN·m以下塔式起重机，或安装拆卸50T以下门式起重机。</w:t>
            </w:r>
          </w:p>
        </w:tc>
        <w:tc>
          <w:tcPr>
            <w:tcW w:w="1134" w:type="dxa"/>
            <w:vMerge w:val="continue"/>
            <w:tcBorders>
              <w:tl2br w:val="nil"/>
              <w:tr2bl w:val="nil"/>
            </w:tcBorders>
            <w:shd w:val="clear" w:color="auto" w:fill="auto"/>
            <w:vAlign w:val="center"/>
          </w:tcPr>
          <w:p w14:paraId="6CF946ED">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34CAF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956" w:hRule="atLeast"/>
          <w:tblHeader/>
          <w:jc w:val="center"/>
        </w:trPr>
        <w:tc>
          <w:tcPr>
            <w:tcW w:w="567" w:type="dxa"/>
            <w:vMerge w:val="restart"/>
            <w:tcBorders>
              <w:tl2br w:val="nil"/>
              <w:tr2bl w:val="nil"/>
            </w:tcBorders>
            <w:shd w:val="clear" w:color="auto" w:fill="auto"/>
            <w:vAlign w:val="center"/>
          </w:tcPr>
          <w:p w14:paraId="01AFDA1E">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2</w:t>
            </w:r>
          </w:p>
        </w:tc>
        <w:tc>
          <w:tcPr>
            <w:tcW w:w="850" w:type="dxa"/>
            <w:vMerge w:val="restart"/>
            <w:tcBorders>
              <w:tl2br w:val="nil"/>
              <w:tr2bl w:val="nil"/>
            </w:tcBorders>
            <w:shd w:val="clear" w:color="auto" w:fill="auto"/>
            <w:vAlign w:val="center"/>
          </w:tcPr>
          <w:p w14:paraId="6588D5E5">
            <w:pPr>
              <w:widowControl/>
              <w:spacing w:line="28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电梯安装及维修工程</w:t>
            </w:r>
          </w:p>
        </w:tc>
        <w:tc>
          <w:tcPr>
            <w:tcW w:w="850" w:type="dxa"/>
            <w:tcBorders>
              <w:tl2br w:val="nil"/>
              <w:tr2bl w:val="nil"/>
            </w:tcBorders>
            <w:shd w:val="clear" w:color="auto" w:fill="auto"/>
            <w:vAlign w:val="center"/>
          </w:tcPr>
          <w:p w14:paraId="7B11EC9B">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33C32DA0">
            <w:pPr>
              <w:widowControl/>
              <w:spacing w:line="28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电梯运行速度2.5m/s以上，且台数4台以上。</w:t>
            </w:r>
          </w:p>
        </w:tc>
        <w:tc>
          <w:tcPr>
            <w:tcW w:w="1134" w:type="dxa"/>
            <w:vMerge w:val="restart"/>
            <w:tcBorders>
              <w:tl2br w:val="nil"/>
              <w:tr2bl w:val="nil"/>
            </w:tcBorders>
            <w:shd w:val="clear" w:color="auto" w:fill="auto"/>
            <w:vAlign w:val="center"/>
          </w:tcPr>
          <w:p w14:paraId="712B8153">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048B44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086" w:hRule="atLeast"/>
          <w:tblHeader/>
          <w:jc w:val="center"/>
        </w:trPr>
        <w:tc>
          <w:tcPr>
            <w:tcW w:w="567" w:type="dxa"/>
            <w:vMerge w:val="continue"/>
            <w:tcBorders>
              <w:tl2br w:val="nil"/>
              <w:tr2bl w:val="nil"/>
            </w:tcBorders>
            <w:shd w:val="clear" w:color="auto" w:fill="auto"/>
            <w:vAlign w:val="center"/>
          </w:tcPr>
          <w:p w14:paraId="205AFD3D">
            <w:pPr>
              <w:widowControl/>
              <w:spacing w:line="24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5E494204">
            <w:pPr>
              <w:widowControl/>
              <w:spacing w:line="24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1B296459">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6F2D8FFB">
            <w:pPr>
              <w:widowControl/>
              <w:spacing w:line="28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电梯运行速度大于2.5m/s以上，且台数4台以下；或电梯运行速度1m/s以上、2.5m/s以下。</w:t>
            </w:r>
          </w:p>
        </w:tc>
        <w:tc>
          <w:tcPr>
            <w:tcW w:w="1134" w:type="dxa"/>
            <w:vMerge w:val="continue"/>
            <w:tcBorders>
              <w:tl2br w:val="nil"/>
              <w:tr2bl w:val="nil"/>
            </w:tcBorders>
            <w:shd w:val="clear" w:color="auto" w:fill="auto"/>
            <w:vAlign w:val="center"/>
          </w:tcPr>
          <w:p w14:paraId="74D5D92E">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4154C2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095" w:hRule="atLeast"/>
          <w:tblHeader/>
          <w:jc w:val="center"/>
        </w:trPr>
        <w:tc>
          <w:tcPr>
            <w:tcW w:w="567" w:type="dxa"/>
            <w:vMerge w:val="continue"/>
            <w:tcBorders>
              <w:tl2br w:val="nil"/>
              <w:tr2bl w:val="nil"/>
            </w:tcBorders>
            <w:shd w:val="clear" w:color="auto" w:fill="auto"/>
            <w:vAlign w:val="center"/>
          </w:tcPr>
          <w:p w14:paraId="5D207890">
            <w:pPr>
              <w:widowControl/>
              <w:spacing w:line="24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3C78A6FD">
            <w:pPr>
              <w:widowControl/>
              <w:spacing w:line="24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75BF55EE">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72493DCC">
            <w:pPr>
              <w:widowControl/>
              <w:spacing w:line="28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电梯运行速度1m/s以下。</w:t>
            </w:r>
          </w:p>
        </w:tc>
        <w:tc>
          <w:tcPr>
            <w:tcW w:w="1134" w:type="dxa"/>
            <w:vMerge w:val="continue"/>
            <w:tcBorders>
              <w:tl2br w:val="nil"/>
              <w:tr2bl w:val="nil"/>
            </w:tcBorders>
            <w:shd w:val="clear" w:color="auto" w:fill="auto"/>
            <w:vAlign w:val="center"/>
          </w:tcPr>
          <w:p w14:paraId="21682003">
            <w:pPr>
              <w:widowControl/>
              <w:spacing w:line="250" w:lineRule="exact"/>
              <w:jc w:val="center"/>
              <w:textAlignment w:val="center"/>
              <w:rPr>
                <w:rFonts w:ascii="方正黑体_GBK" w:hAnsi="方正黑体_GBK" w:eastAsia="方正黑体_GBK" w:cs="方正黑体_GBK"/>
                <w:color w:val="000000"/>
                <w:kern w:val="0"/>
                <w:sz w:val="20"/>
                <w:szCs w:val="20"/>
              </w:rPr>
            </w:pPr>
          </w:p>
        </w:tc>
      </w:tr>
    </w:tbl>
    <w:p w14:paraId="534FFEDA">
      <w:pPr>
        <w:spacing w:line="220" w:lineRule="exact"/>
        <w:jc w:val="center"/>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180433BE">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十五、暖通专业</w:t>
      </w:r>
    </w:p>
    <w:tbl>
      <w:tblPr>
        <w:tblStyle w:val="7"/>
        <w:tblW w:w="102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13" w:type="dxa"/>
          <w:left w:w="57" w:type="dxa"/>
          <w:bottom w:w="57" w:type="dxa"/>
          <w:right w:w="57" w:type="dxa"/>
        </w:tblCellMar>
      </w:tblPr>
      <w:tblGrid>
        <w:gridCol w:w="567"/>
        <w:gridCol w:w="850"/>
        <w:gridCol w:w="850"/>
        <w:gridCol w:w="6803"/>
        <w:gridCol w:w="1134"/>
      </w:tblGrid>
      <w:tr w14:paraId="0D92C9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10" w:hRule="atLeast"/>
          <w:tblHeader/>
          <w:jc w:val="center"/>
        </w:trPr>
        <w:tc>
          <w:tcPr>
            <w:tcW w:w="567" w:type="dxa"/>
            <w:tcBorders>
              <w:tl2br w:val="nil"/>
              <w:tr2bl w:val="nil"/>
            </w:tcBorders>
            <w:shd w:val="clear" w:color="auto" w:fill="auto"/>
            <w:vAlign w:val="center"/>
          </w:tcPr>
          <w:p w14:paraId="098DD01C">
            <w:pPr>
              <w:widowControl/>
              <w:spacing w:line="24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序号</w:t>
            </w:r>
          </w:p>
        </w:tc>
        <w:tc>
          <w:tcPr>
            <w:tcW w:w="850" w:type="dxa"/>
            <w:tcBorders>
              <w:tl2br w:val="nil"/>
              <w:tr2bl w:val="nil"/>
            </w:tcBorders>
            <w:shd w:val="clear" w:color="auto" w:fill="auto"/>
            <w:vAlign w:val="center"/>
          </w:tcPr>
          <w:p w14:paraId="51DC81ED">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4CF677E1">
            <w:pPr>
              <w:widowControl/>
              <w:spacing w:line="24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类型</w:t>
            </w:r>
          </w:p>
        </w:tc>
        <w:tc>
          <w:tcPr>
            <w:tcW w:w="850" w:type="dxa"/>
            <w:tcBorders>
              <w:tl2br w:val="nil"/>
              <w:tr2bl w:val="nil"/>
            </w:tcBorders>
            <w:shd w:val="clear" w:color="auto" w:fill="auto"/>
            <w:vAlign w:val="center"/>
          </w:tcPr>
          <w:p w14:paraId="66819C31">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50F1A663">
            <w:pPr>
              <w:widowControl/>
              <w:spacing w:line="24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规模</w:t>
            </w:r>
          </w:p>
        </w:tc>
        <w:tc>
          <w:tcPr>
            <w:tcW w:w="6803" w:type="dxa"/>
            <w:tcBorders>
              <w:tl2br w:val="nil"/>
              <w:tr2bl w:val="nil"/>
            </w:tcBorders>
            <w:shd w:val="clear" w:color="auto" w:fill="auto"/>
            <w:vAlign w:val="center"/>
          </w:tcPr>
          <w:p w14:paraId="6CCFC0FB">
            <w:pPr>
              <w:widowControl/>
              <w:spacing w:line="24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参考标准</w:t>
            </w:r>
          </w:p>
        </w:tc>
        <w:tc>
          <w:tcPr>
            <w:tcW w:w="1134" w:type="dxa"/>
            <w:tcBorders>
              <w:tl2br w:val="nil"/>
              <w:tr2bl w:val="nil"/>
            </w:tcBorders>
            <w:shd w:val="clear" w:color="auto" w:fill="auto"/>
            <w:vAlign w:val="center"/>
          </w:tcPr>
          <w:p w14:paraId="15896021">
            <w:pPr>
              <w:widowControl/>
              <w:spacing w:line="24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备注</w:t>
            </w:r>
          </w:p>
        </w:tc>
      </w:tr>
      <w:tr w14:paraId="202FE5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restart"/>
            <w:tcBorders>
              <w:tl2br w:val="nil"/>
              <w:tr2bl w:val="nil"/>
            </w:tcBorders>
            <w:shd w:val="clear" w:color="auto" w:fill="auto"/>
            <w:vAlign w:val="center"/>
          </w:tcPr>
          <w:p w14:paraId="2A2FAD94">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1</w:t>
            </w:r>
          </w:p>
        </w:tc>
        <w:tc>
          <w:tcPr>
            <w:tcW w:w="850" w:type="dxa"/>
            <w:vMerge w:val="restart"/>
            <w:tcBorders>
              <w:tl2br w:val="nil"/>
              <w:tr2bl w:val="nil"/>
            </w:tcBorders>
            <w:shd w:val="clear" w:color="auto" w:fill="auto"/>
            <w:vAlign w:val="center"/>
          </w:tcPr>
          <w:p w14:paraId="04AEA508">
            <w:pPr>
              <w:widowControl/>
              <w:spacing w:line="28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热力工程设计</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热源厂</w:t>
            </w:r>
          </w:p>
        </w:tc>
        <w:tc>
          <w:tcPr>
            <w:tcW w:w="850" w:type="dxa"/>
            <w:tcBorders>
              <w:tl2br w:val="nil"/>
              <w:tr2bl w:val="nil"/>
            </w:tcBorders>
            <w:shd w:val="clear" w:color="auto" w:fill="auto"/>
            <w:vAlign w:val="center"/>
          </w:tcPr>
          <w:p w14:paraId="28161F4A">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3A046918">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（1）热水锅炉≥3×58MW；</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（2）蒸汽锅炉≥3×75t/h；</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（3）供热面积≥500万m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w:t>
            </w:r>
          </w:p>
        </w:tc>
        <w:tc>
          <w:tcPr>
            <w:tcW w:w="1134" w:type="dxa"/>
            <w:vMerge w:val="restart"/>
            <w:tcBorders>
              <w:tl2br w:val="nil"/>
              <w:tr2bl w:val="nil"/>
            </w:tcBorders>
            <w:shd w:val="clear" w:color="auto" w:fill="auto"/>
            <w:vAlign w:val="center"/>
          </w:tcPr>
          <w:p w14:paraId="04BE6BA4">
            <w:pPr>
              <w:widowControl/>
              <w:spacing w:line="260" w:lineRule="exact"/>
              <w:textAlignment w:val="center"/>
              <w:rPr>
                <w:rFonts w:ascii="方正黑体_GBK" w:hAnsi="方正黑体_GBK" w:eastAsia="方正黑体_GBK" w:cs="方正黑体_GBK"/>
                <w:color w:val="000000"/>
                <w:kern w:val="0"/>
                <w:sz w:val="20"/>
                <w:szCs w:val="20"/>
                <w:highlight w:val="yellow"/>
              </w:rPr>
            </w:pPr>
            <w:r>
              <w:rPr>
                <w:rFonts w:hint="eastAsia" w:asciiTheme="minorEastAsia" w:hAnsiTheme="minorEastAsia" w:cstheme="minorEastAsia"/>
                <w:color w:val="000000"/>
                <w:kern w:val="0"/>
                <w:sz w:val="20"/>
                <w:szCs w:val="20"/>
              </w:rPr>
              <w:t>以供热、制冷为主，单台≤</w:t>
            </w:r>
            <w:r>
              <w:rPr>
                <w:rFonts w:asciiTheme="minorEastAsia" w:hAnsiTheme="minorEastAsia" w:cstheme="minorEastAsia"/>
                <w:color w:val="000000"/>
                <w:kern w:val="0"/>
                <w:sz w:val="20"/>
                <w:szCs w:val="20"/>
              </w:rPr>
              <w:t>25MW的小型热电厂也属大型项目。</w:t>
            </w:r>
          </w:p>
        </w:tc>
      </w:tr>
      <w:tr w14:paraId="318B81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876" w:hRule="atLeast"/>
          <w:tblHeader/>
          <w:jc w:val="center"/>
        </w:trPr>
        <w:tc>
          <w:tcPr>
            <w:tcW w:w="567" w:type="dxa"/>
            <w:vMerge w:val="continue"/>
            <w:tcBorders>
              <w:tl2br w:val="nil"/>
              <w:tr2bl w:val="nil"/>
            </w:tcBorders>
            <w:shd w:val="clear" w:color="auto" w:fill="auto"/>
            <w:vAlign w:val="center"/>
          </w:tcPr>
          <w:p w14:paraId="239EF8E5">
            <w:pPr>
              <w:widowControl/>
              <w:spacing w:line="26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7CE27501">
            <w:pPr>
              <w:widowControl/>
              <w:spacing w:line="28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567724FE">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353C779E">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（1）热水锅炉3×14 ～ 3×58MW；</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（2）蒸汽锅炉3×20 ～ 3×75t/h；</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（3）供热面积150 ～ 500万m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w:t>
            </w:r>
          </w:p>
        </w:tc>
        <w:tc>
          <w:tcPr>
            <w:tcW w:w="1134" w:type="dxa"/>
            <w:vMerge w:val="continue"/>
            <w:tcBorders>
              <w:tl2br w:val="nil"/>
              <w:tr2bl w:val="nil"/>
            </w:tcBorders>
            <w:shd w:val="clear" w:color="auto" w:fill="auto"/>
            <w:vAlign w:val="center"/>
          </w:tcPr>
          <w:p w14:paraId="282D48FE">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2F99D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14" w:hRule="atLeast"/>
          <w:tblHeader/>
          <w:jc w:val="center"/>
        </w:trPr>
        <w:tc>
          <w:tcPr>
            <w:tcW w:w="567" w:type="dxa"/>
            <w:vMerge w:val="continue"/>
            <w:tcBorders>
              <w:tl2br w:val="nil"/>
              <w:tr2bl w:val="nil"/>
            </w:tcBorders>
            <w:shd w:val="clear" w:color="auto" w:fill="auto"/>
            <w:vAlign w:val="center"/>
          </w:tcPr>
          <w:p w14:paraId="6041F153">
            <w:pPr>
              <w:widowControl/>
              <w:spacing w:line="26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0349232F">
            <w:pPr>
              <w:widowControl/>
              <w:spacing w:line="28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2385B32C">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47489FF0">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供热面积＜150m</w:t>
            </w:r>
            <w:r>
              <w:rPr>
                <w:rFonts w:hint="eastAsia" w:asciiTheme="minorEastAsia" w:hAnsiTheme="minorEastAsia" w:cstheme="minorEastAsia"/>
                <w:color w:val="000000"/>
                <w:kern w:val="0"/>
                <w:sz w:val="20"/>
                <w:szCs w:val="20"/>
                <w:vertAlign w:val="superscript"/>
              </w:rPr>
              <w:t>2</w:t>
            </w:r>
          </w:p>
        </w:tc>
        <w:tc>
          <w:tcPr>
            <w:tcW w:w="1134" w:type="dxa"/>
            <w:vMerge w:val="continue"/>
            <w:tcBorders>
              <w:tl2br w:val="nil"/>
              <w:tr2bl w:val="nil"/>
            </w:tcBorders>
            <w:shd w:val="clear" w:color="auto" w:fill="auto"/>
            <w:vAlign w:val="center"/>
          </w:tcPr>
          <w:p w14:paraId="49BFB39F">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2BEA69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restart"/>
            <w:tcBorders>
              <w:tl2br w:val="nil"/>
              <w:tr2bl w:val="nil"/>
            </w:tcBorders>
            <w:shd w:val="clear" w:color="auto" w:fill="auto"/>
            <w:vAlign w:val="center"/>
          </w:tcPr>
          <w:p w14:paraId="53EF90A4">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2</w:t>
            </w:r>
          </w:p>
        </w:tc>
        <w:tc>
          <w:tcPr>
            <w:tcW w:w="850" w:type="dxa"/>
            <w:vMerge w:val="restart"/>
            <w:tcBorders>
              <w:tl2br w:val="nil"/>
              <w:tr2bl w:val="nil"/>
            </w:tcBorders>
            <w:shd w:val="clear" w:color="auto" w:fill="auto"/>
            <w:vAlign w:val="center"/>
          </w:tcPr>
          <w:p w14:paraId="1EC017CE">
            <w:pPr>
              <w:widowControl/>
              <w:spacing w:line="28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热力工程设计</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热网系统</w:t>
            </w:r>
          </w:p>
        </w:tc>
        <w:tc>
          <w:tcPr>
            <w:tcW w:w="850" w:type="dxa"/>
            <w:tcBorders>
              <w:tl2br w:val="nil"/>
              <w:tr2bl w:val="nil"/>
            </w:tcBorders>
            <w:shd w:val="clear" w:color="auto" w:fill="auto"/>
            <w:vAlign w:val="center"/>
          </w:tcPr>
          <w:p w14:paraId="5C7EA664">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1C26AF1C">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（1）城市供热一级网，DN≥800mm；</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（2）热力站；</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（3）供热面积≥500万m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w:t>
            </w:r>
          </w:p>
        </w:tc>
        <w:tc>
          <w:tcPr>
            <w:tcW w:w="1134" w:type="dxa"/>
            <w:vMerge w:val="restart"/>
            <w:tcBorders>
              <w:tl2br w:val="nil"/>
              <w:tr2bl w:val="nil"/>
            </w:tcBorders>
            <w:shd w:val="clear" w:color="auto" w:fill="auto"/>
            <w:vAlign w:val="center"/>
          </w:tcPr>
          <w:p w14:paraId="61215476">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47DC8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5EB03A22">
            <w:pPr>
              <w:widowControl/>
              <w:spacing w:line="26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54E0DD1D">
            <w:pPr>
              <w:widowControl/>
              <w:spacing w:line="28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697C92D8">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588388C3">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（1）城市供热一级网，DN＜800mm；</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（2）供热面积150 ～ 500万m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w:t>
            </w:r>
          </w:p>
        </w:tc>
        <w:tc>
          <w:tcPr>
            <w:tcW w:w="1134" w:type="dxa"/>
            <w:vMerge w:val="continue"/>
            <w:tcBorders>
              <w:tl2br w:val="nil"/>
              <w:tr2bl w:val="nil"/>
            </w:tcBorders>
            <w:shd w:val="clear" w:color="auto" w:fill="auto"/>
            <w:vAlign w:val="center"/>
          </w:tcPr>
          <w:p w14:paraId="5F7A17FE">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74DA2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02CE4350">
            <w:pPr>
              <w:widowControl/>
              <w:spacing w:line="26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1EAA1D78">
            <w:pPr>
              <w:widowControl/>
              <w:spacing w:line="28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62290A63">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3908411B">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（1）城市供热二级网，DN＜400mm；</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（2）供热面积＜150万m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w:t>
            </w:r>
          </w:p>
        </w:tc>
        <w:tc>
          <w:tcPr>
            <w:tcW w:w="1134" w:type="dxa"/>
            <w:vMerge w:val="continue"/>
            <w:tcBorders>
              <w:tl2br w:val="nil"/>
              <w:tr2bl w:val="nil"/>
            </w:tcBorders>
            <w:shd w:val="clear" w:color="auto" w:fill="auto"/>
            <w:vAlign w:val="center"/>
          </w:tcPr>
          <w:p w14:paraId="2684C689">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101817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36" w:hRule="atLeast"/>
          <w:tblHeader/>
          <w:jc w:val="center"/>
        </w:trPr>
        <w:tc>
          <w:tcPr>
            <w:tcW w:w="567" w:type="dxa"/>
            <w:vMerge w:val="restart"/>
            <w:tcBorders>
              <w:tl2br w:val="nil"/>
              <w:tr2bl w:val="nil"/>
            </w:tcBorders>
            <w:shd w:val="clear" w:color="auto" w:fill="auto"/>
            <w:vAlign w:val="center"/>
          </w:tcPr>
          <w:p w14:paraId="21CE70C1">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3</w:t>
            </w:r>
          </w:p>
        </w:tc>
        <w:tc>
          <w:tcPr>
            <w:tcW w:w="850" w:type="dxa"/>
            <w:vMerge w:val="restart"/>
            <w:tcBorders>
              <w:tl2br w:val="nil"/>
              <w:tr2bl w:val="nil"/>
            </w:tcBorders>
            <w:shd w:val="clear" w:color="auto" w:fill="auto"/>
            <w:vAlign w:val="center"/>
          </w:tcPr>
          <w:p w14:paraId="6F9FAD50">
            <w:pPr>
              <w:widowControl/>
              <w:spacing w:line="27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可再生能源工</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程设计</w:t>
            </w:r>
          </w:p>
        </w:tc>
        <w:tc>
          <w:tcPr>
            <w:tcW w:w="850" w:type="dxa"/>
            <w:tcBorders>
              <w:tl2br w:val="nil"/>
              <w:tr2bl w:val="nil"/>
            </w:tcBorders>
            <w:shd w:val="clear" w:color="auto" w:fill="auto"/>
            <w:vAlign w:val="center"/>
          </w:tcPr>
          <w:p w14:paraId="6E94D20F">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76F5AC18">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单项投资额≥1000万元。</w:t>
            </w:r>
          </w:p>
        </w:tc>
        <w:tc>
          <w:tcPr>
            <w:tcW w:w="1134" w:type="dxa"/>
            <w:vMerge w:val="restart"/>
            <w:tcBorders>
              <w:tl2br w:val="nil"/>
              <w:tr2bl w:val="nil"/>
            </w:tcBorders>
            <w:shd w:val="clear" w:color="auto" w:fill="auto"/>
            <w:vAlign w:val="center"/>
          </w:tcPr>
          <w:p w14:paraId="7F1AD732">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671568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30" w:hRule="atLeast"/>
          <w:tblHeader/>
          <w:jc w:val="center"/>
        </w:trPr>
        <w:tc>
          <w:tcPr>
            <w:tcW w:w="567" w:type="dxa"/>
            <w:vMerge w:val="continue"/>
            <w:tcBorders>
              <w:tl2br w:val="nil"/>
              <w:tr2bl w:val="nil"/>
            </w:tcBorders>
            <w:shd w:val="clear" w:color="auto" w:fill="auto"/>
            <w:vAlign w:val="center"/>
          </w:tcPr>
          <w:p w14:paraId="74E50013">
            <w:pPr>
              <w:widowControl/>
              <w:spacing w:line="240" w:lineRule="exact"/>
              <w:jc w:val="center"/>
              <w:textAlignment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37AAEC73">
            <w:pPr>
              <w:widowControl/>
              <w:spacing w:line="240" w:lineRule="exact"/>
              <w:jc w:val="center"/>
              <w:textAlignment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3675FDB9">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4EC60F5A">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单项投资额＜1000万元。</w:t>
            </w:r>
          </w:p>
        </w:tc>
        <w:tc>
          <w:tcPr>
            <w:tcW w:w="1134" w:type="dxa"/>
            <w:vMerge w:val="continue"/>
            <w:tcBorders>
              <w:tl2br w:val="nil"/>
              <w:tr2bl w:val="nil"/>
            </w:tcBorders>
            <w:shd w:val="clear" w:color="auto" w:fill="auto"/>
            <w:vAlign w:val="center"/>
          </w:tcPr>
          <w:p w14:paraId="4A80D81D">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1523FA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restart"/>
            <w:tcBorders>
              <w:tl2br w:val="nil"/>
              <w:tr2bl w:val="nil"/>
            </w:tcBorders>
            <w:shd w:val="clear" w:color="auto" w:fill="auto"/>
            <w:vAlign w:val="center"/>
          </w:tcPr>
          <w:p w14:paraId="3A2400C5">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4</w:t>
            </w:r>
          </w:p>
        </w:tc>
        <w:tc>
          <w:tcPr>
            <w:tcW w:w="850" w:type="dxa"/>
            <w:vMerge w:val="restart"/>
            <w:tcBorders>
              <w:tl2br w:val="nil"/>
              <w:tr2bl w:val="nil"/>
            </w:tcBorders>
            <w:shd w:val="clear" w:color="auto" w:fill="auto"/>
            <w:vAlign w:val="center"/>
          </w:tcPr>
          <w:p w14:paraId="1E2A303A">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城市供热工程施工</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热源工程</w:t>
            </w:r>
          </w:p>
        </w:tc>
        <w:tc>
          <w:tcPr>
            <w:tcW w:w="850" w:type="dxa"/>
            <w:tcBorders>
              <w:tl2br w:val="nil"/>
              <w:tr2bl w:val="nil"/>
            </w:tcBorders>
            <w:shd w:val="clear" w:color="auto" w:fill="auto"/>
            <w:vAlign w:val="center"/>
          </w:tcPr>
          <w:p w14:paraId="65117BD7">
            <w:pPr>
              <w:widowControl/>
              <w:spacing w:line="24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2F22531B">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（1）产热量≥250t/h；</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（2）供热面积＞30万m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（3）单项工程合同额≥3000万元。</w:t>
            </w:r>
          </w:p>
        </w:tc>
        <w:tc>
          <w:tcPr>
            <w:tcW w:w="1134" w:type="dxa"/>
            <w:tcBorders>
              <w:tl2br w:val="nil"/>
              <w:tr2bl w:val="nil"/>
            </w:tcBorders>
            <w:shd w:val="clear" w:color="auto" w:fill="auto"/>
            <w:vAlign w:val="center"/>
          </w:tcPr>
          <w:p w14:paraId="5D990F5C">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64BC8F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5951F8E8">
            <w:pPr>
              <w:widowControl/>
              <w:spacing w:line="24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117EF7C0">
            <w:pPr>
              <w:widowControl/>
              <w:spacing w:line="24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6DAF5AD6">
            <w:pPr>
              <w:widowControl/>
              <w:spacing w:line="24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7C793E7D">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（1）产热量80 ～ 250t/h；</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（2）供热面积10 ～ 30万m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（3）单项工程合同额1000 ～ 3000万元。</w:t>
            </w:r>
          </w:p>
        </w:tc>
        <w:tc>
          <w:tcPr>
            <w:tcW w:w="1134" w:type="dxa"/>
            <w:tcBorders>
              <w:tl2br w:val="nil"/>
              <w:tr2bl w:val="nil"/>
            </w:tcBorders>
            <w:shd w:val="clear" w:color="auto" w:fill="auto"/>
            <w:vAlign w:val="center"/>
          </w:tcPr>
          <w:p w14:paraId="52071441">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7C265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38D98FFD">
            <w:pPr>
              <w:widowControl/>
              <w:spacing w:line="24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46FD1CA7">
            <w:pPr>
              <w:widowControl/>
              <w:spacing w:line="24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7826C049">
            <w:pPr>
              <w:widowControl/>
              <w:spacing w:line="24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52B1CD00">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（1）产热量＜80t/h；</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（2）供热面积＜10万m</w:t>
            </w:r>
            <w:r>
              <w:rPr>
                <w:rFonts w:hint="eastAsia" w:asciiTheme="minorEastAsia" w:hAnsiTheme="minorEastAsia" w:cstheme="minorEastAsia"/>
                <w:color w:val="000000"/>
                <w:kern w:val="0"/>
                <w:sz w:val="20"/>
                <w:szCs w:val="20"/>
                <w:vertAlign w:val="superscript"/>
              </w:rPr>
              <w:t>2</w:t>
            </w:r>
            <w:r>
              <w:rPr>
                <w:rFonts w:hint="eastAsia" w:asciiTheme="minorEastAsia" w:hAnsiTheme="minorEastAsia" w:cstheme="minorEastAsia"/>
                <w:color w:val="000000"/>
                <w:kern w:val="0"/>
                <w:sz w:val="20"/>
                <w:szCs w:val="20"/>
              </w:rPr>
              <w:t>；</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（3）单项工程合同额＜1000万元。</w:t>
            </w:r>
          </w:p>
        </w:tc>
        <w:tc>
          <w:tcPr>
            <w:tcW w:w="1134" w:type="dxa"/>
            <w:tcBorders>
              <w:tl2br w:val="nil"/>
              <w:tr2bl w:val="nil"/>
            </w:tcBorders>
            <w:shd w:val="clear" w:color="auto" w:fill="auto"/>
            <w:vAlign w:val="center"/>
          </w:tcPr>
          <w:p w14:paraId="44D46F5B">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332B7C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78" w:hRule="exact"/>
          <w:tblHeader/>
          <w:jc w:val="center"/>
        </w:trPr>
        <w:tc>
          <w:tcPr>
            <w:tcW w:w="567" w:type="dxa"/>
            <w:vMerge w:val="restart"/>
            <w:tcBorders>
              <w:tl2br w:val="nil"/>
              <w:tr2bl w:val="nil"/>
            </w:tcBorders>
            <w:shd w:val="clear" w:color="auto" w:fill="auto"/>
            <w:vAlign w:val="center"/>
          </w:tcPr>
          <w:p w14:paraId="6C1FCA2F">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5</w:t>
            </w:r>
          </w:p>
        </w:tc>
        <w:tc>
          <w:tcPr>
            <w:tcW w:w="850" w:type="dxa"/>
            <w:vMerge w:val="restart"/>
            <w:tcBorders>
              <w:tl2br w:val="nil"/>
              <w:tr2bl w:val="nil"/>
            </w:tcBorders>
            <w:shd w:val="clear" w:color="auto" w:fill="auto"/>
            <w:vAlign w:val="center"/>
          </w:tcPr>
          <w:p w14:paraId="7A682C07">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城市供热工程施工管道工程</w:t>
            </w:r>
          </w:p>
        </w:tc>
        <w:tc>
          <w:tcPr>
            <w:tcW w:w="850" w:type="dxa"/>
            <w:tcBorders>
              <w:tl2br w:val="nil"/>
              <w:tr2bl w:val="nil"/>
            </w:tcBorders>
            <w:shd w:val="clear" w:color="auto" w:fill="auto"/>
            <w:vAlign w:val="center"/>
          </w:tcPr>
          <w:p w14:paraId="6C620517">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803" w:type="dxa"/>
            <w:tcBorders>
              <w:tl2br w:val="nil"/>
              <w:tr2bl w:val="nil"/>
            </w:tcBorders>
            <w:shd w:val="clear" w:color="auto" w:fill="auto"/>
            <w:vAlign w:val="center"/>
          </w:tcPr>
          <w:p w14:paraId="6D2A82E1">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DN≥500mm，且单项工程合同额≥3000万元。</w:t>
            </w:r>
          </w:p>
        </w:tc>
        <w:tc>
          <w:tcPr>
            <w:tcW w:w="1134" w:type="dxa"/>
            <w:tcBorders>
              <w:tl2br w:val="nil"/>
              <w:tr2bl w:val="nil"/>
            </w:tcBorders>
            <w:shd w:val="clear" w:color="auto" w:fill="auto"/>
            <w:vAlign w:val="center"/>
          </w:tcPr>
          <w:p w14:paraId="155379D9">
            <w:pPr>
              <w:widowControl/>
              <w:spacing w:line="240" w:lineRule="exact"/>
              <w:jc w:val="center"/>
              <w:textAlignment w:val="center"/>
              <w:rPr>
                <w:rFonts w:ascii="方正黑体_GBK" w:hAnsi="方正黑体_GBK" w:eastAsia="方正黑体_GBK" w:cs="方正黑体_GBK"/>
                <w:color w:val="000000"/>
                <w:kern w:val="0"/>
                <w:sz w:val="20"/>
                <w:szCs w:val="20"/>
              </w:rPr>
            </w:pPr>
          </w:p>
        </w:tc>
      </w:tr>
      <w:tr w14:paraId="2CDF09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00" w:hRule="exact"/>
          <w:tblHeader/>
          <w:jc w:val="center"/>
        </w:trPr>
        <w:tc>
          <w:tcPr>
            <w:tcW w:w="567" w:type="dxa"/>
            <w:vMerge w:val="continue"/>
            <w:tcBorders>
              <w:tl2br w:val="nil"/>
              <w:tr2bl w:val="nil"/>
            </w:tcBorders>
            <w:shd w:val="clear" w:color="auto" w:fill="auto"/>
            <w:vAlign w:val="center"/>
          </w:tcPr>
          <w:p w14:paraId="7F7C2E45">
            <w:pPr>
              <w:widowControl/>
              <w:spacing w:line="24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0DC276A6">
            <w:pPr>
              <w:widowControl/>
              <w:spacing w:line="24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08A4E7AF">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803" w:type="dxa"/>
            <w:tcBorders>
              <w:tl2br w:val="nil"/>
              <w:tr2bl w:val="nil"/>
            </w:tcBorders>
            <w:shd w:val="clear" w:color="auto" w:fill="auto"/>
            <w:vAlign w:val="center"/>
          </w:tcPr>
          <w:p w14:paraId="18AB7911">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200mm≤DN＜500mm，且单项工程合同额≥1000万元。</w:t>
            </w:r>
          </w:p>
        </w:tc>
        <w:tc>
          <w:tcPr>
            <w:tcW w:w="1134" w:type="dxa"/>
            <w:tcBorders>
              <w:tl2br w:val="nil"/>
              <w:tr2bl w:val="nil"/>
            </w:tcBorders>
            <w:shd w:val="clear" w:color="auto" w:fill="auto"/>
            <w:vAlign w:val="center"/>
          </w:tcPr>
          <w:p w14:paraId="29EFA361">
            <w:pPr>
              <w:widowControl/>
              <w:spacing w:line="240" w:lineRule="exact"/>
              <w:jc w:val="center"/>
              <w:textAlignment w:val="center"/>
              <w:rPr>
                <w:rFonts w:ascii="方正黑体_GBK" w:hAnsi="方正黑体_GBK" w:eastAsia="方正黑体_GBK" w:cs="方正黑体_GBK"/>
                <w:color w:val="000000"/>
                <w:kern w:val="0"/>
                <w:sz w:val="20"/>
                <w:szCs w:val="20"/>
              </w:rPr>
            </w:pPr>
          </w:p>
        </w:tc>
      </w:tr>
      <w:tr w14:paraId="10A33C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407" w:hRule="exact"/>
          <w:tblHeader/>
          <w:jc w:val="center"/>
        </w:trPr>
        <w:tc>
          <w:tcPr>
            <w:tcW w:w="567" w:type="dxa"/>
            <w:vMerge w:val="continue"/>
            <w:tcBorders>
              <w:tl2br w:val="nil"/>
              <w:tr2bl w:val="nil"/>
            </w:tcBorders>
            <w:shd w:val="clear" w:color="auto" w:fill="auto"/>
            <w:vAlign w:val="center"/>
          </w:tcPr>
          <w:p w14:paraId="5E3EBA9C">
            <w:pPr>
              <w:widowControl/>
              <w:spacing w:line="24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0801214B">
            <w:pPr>
              <w:widowControl/>
              <w:spacing w:line="24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564E8D0A">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803" w:type="dxa"/>
            <w:tcBorders>
              <w:tl2br w:val="nil"/>
              <w:tr2bl w:val="nil"/>
            </w:tcBorders>
            <w:shd w:val="clear" w:color="auto" w:fill="auto"/>
            <w:vAlign w:val="center"/>
          </w:tcPr>
          <w:p w14:paraId="7ECB4CE7">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DN＜200mm。</w:t>
            </w:r>
          </w:p>
        </w:tc>
        <w:tc>
          <w:tcPr>
            <w:tcW w:w="1134" w:type="dxa"/>
            <w:tcBorders>
              <w:tl2br w:val="nil"/>
              <w:tr2bl w:val="nil"/>
            </w:tcBorders>
            <w:shd w:val="clear" w:color="auto" w:fill="auto"/>
            <w:vAlign w:val="center"/>
          </w:tcPr>
          <w:p w14:paraId="493B670A">
            <w:pPr>
              <w:widowControl/>
              <w:spacing w:line="240" w:lineRule="exact"/>
              <w:jc w:val="center"/>
              <w:textAlignment w:val="center"/>
              <w:rPr>
                <w:rFonts w:ascii="方正黑体_GBK" w:hAnsi="方正黑体_GBK" w:eastAsia="方正黑体_GBK" w:cs="方正黑体_GBK"/>
                <w:color w:val="000000"/>
                <w:kern w:val="0"/>
                <w:sz w:val="20"/>
                <w:szCs w:val="20"/>
              </w:rPr>
            </w:pPr>
          </w:p>
        </w:tc>
      </w:tr>
    </w:tbl>
    <w:p w14:paraId="217D3BA9">
      <w:pPr>
        <w:spacing w:line="220" w:lineRule="exact"/>
        <w:jc w:val="center"/>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t>注：与主体建筑配套的暖通工程，其项目规模划分参照建筑工程项目规模。</w:t>
      </w:r>
    </w:p>
    <w:p w14:paraId="6A29F053">
      <w:pPr>
        <w:spacing w:line="160" w:lineRule="exact"/>
        <w:jc w:val="center"/>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73A5123F">
      <w:p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十六、燃气专业</w:t>
      </w:r>
    </w:p>
    <w:tbl>
      <w:tblPr>
        <w:tblStyle w:val="7"/>
        <w:tblW w:w="1000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13" w:type="dxa"/>
          <w:left w:w="57" w:type="dxa"/>
          <w:bottom w:w="57" w:type="dxa"/>
          <w:right w:w="57" w:type="dxa"/>
        </w:tblCellMar>
      </w:tblPr>
      <w:tblGrid>
        <w:gridCol w:w="567"/>
        <w:gridCol w:w="850"/>
        <w:gridCol w:w="850"/>
        <w:gridCol w:w="6651"/>
        <w:gridCol w:w="1090"/>
      </w:tblGrid>
      <w:tr w14:paraId="25009D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exact"/>
          <w:tblHeader/>
          <w:jc w:val="center"/>
        </w:trPr>
        <w:tc>
          <w:tcPr>
            <w:tcW w:w="567" w:type="dxa"/>
            <w:tcBorders>
              <w:tl2br w:val="nil"/>
              <w:tr2bl w:val="nil"/>
            </w:tcBorders>
            <w:shd w:val="clear" w:color="auto" w:fill="auto"/>
            <w:vAlign w:val="center"/>
          </w:tcPr>
          <w:p w14:paraId="12699075">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序号</w:t>
            </w:r>
          </w:p>
        </w:tc>
        <w:tc>
          <w:tcPr>
            <w:tcW w:w="850" w:type="dxa"/>
            <w:tcBorders>
              <w:tl2br w:val="nil"/>
              <w:tr2bl w:val="nil"/>
            </w:tcBorders>
            <w:shd w:val="clear" w:color="auto" w:fill="auto"/>
            <w:vAlign w:val="center"/>
          </w:tcPr>
          <w:p w14:paraId="0E005149">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52EEBC8F">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类型</w:t>
            </w:r>
          </w:p>
        </w:tc>
        <w:tc>
          <w:tcPr>
            <w:tcW w:w="850" w:type="dxa"/>
            <w:tcBorders>
              <w:tl2br w:val="nil"/>
              <w:tr2bl w:val="nil"/>
            </w:tcBorders>
            <w:shd w:val="clear" w:color="auto" w:fill="auto"/>
            <w:vAlign w:val="center"/>
          </w:tcPr>
          <w:p w14:paraId="099B5CD8">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0A6B24AA">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规模</w:t>
            </w:r>
          </w:p>
        </w:tc>
        <w:tc>
          <w:tcPr>
            <w:tcW w:w="6651" w:type="dxa"/>
            <w:tcBorders>
              <w:tl2br w:val="nil"/>
              <w:tr2bl w:val="nil"/>
            </w:tcBorders>
            <w:shd w:val="clear" w:color="auto" w:fill="auto"/>
            <w:vAlign w:val="center"/>
          </w:tcPr>
          <w:p w14:paraId="22A3E847">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参考标准</w:t>
            </w:r>
          </w:p>
        </w:tc>
        <w:tc>
          <w:tcPr>
            <w:tcW w:w="1090" w:type="dxa"/>
            <w:tcBorders>
              <w:tl2br w:val="nil"/>
              <w:tr2bl w:val="nil"/>
            </w:tcBorders>
            <w:shd w:val="clear" w:color="auto" w:fill="auto"/>
            <w:vAlign w:val="center"/>
          </w:tcPr>
          <w:p w14:paraId="5A294A14">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备注</w:t>
            </w:r>
          </w:p>
        </w:tc>
      </w:tr>
      <w:tr w14:paraId="29C76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restart"/>
            <w:tcBorders>
              <w:tl2br w:val="nil"/>
              <w:tr2bl w:val="nil"/>
            </w:tcBorders>
            <w:shd w:val="clear" w:color="auto" w:fill="auto"/>
            <w:vAlign w:val="center"/>
          </w:tcPr>
          <w:p w14:paraId="5777529C">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1</w:t>
            </w:r>
          </w:p>
        </w:tc>
        <w:tc>
          <w:tcPr>
            <w:tcW w:w="850" w:type="dxa"/>
            <w:vMerge w:val="restart"/>
            <w:tcBorders>
              <w:tl2br w:val="nil"/>
              <w:tr2bl w:val="nil"/>
            </w:tcBorders>
            <w:shd w:val="clear" w:color="auto" w:fill="auto"/>
            <w:vAlign w:val="center"/>
          </w:tcPr>
          <w:p w14:paraId="5F9EB75C">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燃气工程设计</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城市燃气输配系统</w:t>
            </w:r>
          </w:p>
        </w:tc>
        <w:tc>
          <w:tcPr>
            <w:tcW w:w="850" w:type="dxa"/>
            <w:tcBorders>
              <w:tl2br w:val="nil"/>
              <w:tr2bl w:val="nil"/>
            </w:tcBorders>
            <w:shd w:val="clear" w:color="auto" w:fill="auto"/>
            <w:vAlign w:val="center"/>
          </w:tcPr>
          <w:p w14:paraId="3953D277">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651" w:type="dxa"/>
            <w:tcBorders>
              <w:tl2br w:val="nil"/>
              <w:tr2bl w:val="nil"/>
            </w:tcBorders>
            <w:shd w:val="clear" w:color="auto" w:fill="auto"/>
            <w:vAlign w:val="center"/>
          </w:tcPr>
          <w:p w14:paraId="1A0257BA">
            <w:pPr>
              <w:widowControl/>
              <w:spacing w:line="25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10000万m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/年以上（高、次高、中、低压）。</w:t>
            </w:r>
          </w:p>
        </w:tc>
        <w:tc>
          <w:tcPr>
            <w:tcW w:w="1090" w:type="dxa"/>
            <w:vMerge w:val="restart"/>
            <w:tcBorders>
              <w:tl2br w:val="nil"/>
              <w:tr2bl w:val="nil"/>
            </w:tcBorders>
            <w:shd w:val="clear" w:color="auto" w:fill="auto"/>
            <w:vAlign w:val="center"/>
          </w:tcPr>
          <w:p w14:paraId="1BFA3D6C">
            <w:pPr>
              <w:widowControl/>
              <w:spacing w:line="25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门站、储备站、调压站、各级压力管网系统的整体项目均属大型项目。</w:t>
            </w:r>
          </w:p>
        </w:tc>
      </w:tr>
      <w:tr w14:paraId="3F2EA2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7EF72B2D">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187CB738">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3A2A3E21">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651" w:type="dxa"/>
            <w:tcBorders>
              <w:tl2br w:val="nil"/>
              <w:tr2bl w:val="nil"/>
            </w:tcBorders>
            <w:shd w:val="clear" w:color="auto" w:fill="auto"/>
            <w:vAlign w:val="center"/>
          </w:tcPr>
          <w:p w14:paraId="32789111">
            <w:pPr>
              <w:widowControl/>
              <w:spacing w:line="25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10000万m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/年以下（次高、中、低压）。</w:t>
            </w:r>
          </w:p>
        </w:tc>
        <w:tc>
          <w:tcPr>
            <w:tcW w:w="1090" w:type="dxa"/>
            <w:vMerge w:val="continue"/>
            <w:tcBorders>
              <w:tl2br w:val="nil"/>
              <w:tr2bl w:val="nil"/>
            </w:tcBorders>
            <w:shd w:val="clear" w:color="auto" w:fill="auto"/>
            <w:vAlign w:val="center"/>
          </w:tcPr>
          <w:p w14:paraId="69238C8E">
            <w:pPr>
              <w:widowControl/>
              <w:spacing w:line="250" w:lineRule="exact"/>
              <w:jc w:val="center"/>
              <w:textAlignment w:val="center"/>
              <w:rPr>
                <w:rFonts w:asciiTheme="minorEastAsia" w:hAnsiTheme="minorEastAsia" w:cstheme="minorEastAsia"/>
                <w:color w:val="000000"/>
                <w:kern w:val="0"/>
                <w:sz w:val="20"/>
                <w:szCs w:val="20"/>
              </w:rPr>
            </w:pPr>
          </w:p>
        </w:tc>
      </w:tr>
      <w:tr w14:paraId="35EBB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6DBA1262">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41E733C0">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1FCA69E9">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651" w:type="dxa"/>
            <w:tcBorders>
              <w:tl2br w:val="nil"/>
              <w:tr2bl w:val="nil"/>
            </w:tcBorders>
            <w:shd w:val="clear" w:color="auto" w:fill="auto"/>
            <w:vAlign w:val="center"/>
          </w:tcPr>
          <w:p w14:paraId="13A96A2D">
            <w:pPr>
              <w:widowControl/>
              <w:spacing w:line="25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小区管网及户内管（中、低压）。</w:t>
            </w:r>
          </w:p>
        </w:tc>
        <w:tc>
          <w:tcPr>
            <w:tcW w:w="1090" w:type="dxa"/>
            <w:vMerge w:val="continue"/>
            <w:tcBorders>
              <w:tl2br w:val="nil"/>
              <w:tr2bl w:val="nil"/>
            </w:tcBorders>
            <w:shd w:val="clear" w:color="auto" w:fill="auto"/>
            <w:vAlign w:val="center"/>
          </w:tcPr>
          <w:p w14:paraId="2D9DF91E">
            <w:pPr>
              <w:widowControl/>
              <w:spacing w:line="250" w:lineRule="exact"/>
              <w:jc w:val="center"/>
              <w:textAlignment w:val="center"/>
              <w:rPr>
                <w:rFonts w:asciiTheme="minorEastAsia" w:hAnsiTheme="minorEastAsia" w:cstheme="minorEastAsia"/>
                <w:color w:val="000000"/>
                <w:kern w:val="0"/>
                <w:sz w:val="20"/>
                <w:szCs w:val="20"/>
              </w:rPr>
            </w:pPr>
          </w:p>
        </w:tc>
      </w:tr>
      <w:tr w14:paraId="0C11F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restart"/>
            <w:tcBorders>
              <w:tl2br w:val="nil"/>
              <w:tr2bl w:val="nil"/>
            </w:tcBorders>
            <w:shd w:val="clear" w:color="auto" w:fill="auto"/>
            <w:vAlign w:val="center"/>
          </w:tcPr>
          <w:p w14:paraId="358BA387">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2</w:t>
            </w:r>
          </w:p>
        </w:tc>
        <w:tc>
          <w:tcPr>
            <w:tcW w:w="850" w:type="dxa"/>
            <w:vMerge w:val="restart"/>
            <w:tcBorders>
              <w:tl2br w:val="nil"/>
              <w:tr2bl w:val="nil"/>
            </w:tcBorders>
            <w:shd w:val="clear" w:color="auto" w:fill="auto"/>
            <w:vAlign w:val="center"/>
          </w:tcPr>
          <w:p w14:paraId="5A78D2CD">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燃气工程设计</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人工气源厂</w:t>
            </w:r>
          </w:p>
        </w:tc>
        <w:tc>
          <w:tcPr>
            <w:tcW w:w="850" w:type="dxa"/>
            <w:tcBorders>
              <w:tl2br w:val="nil"/>
              <w:tr2bl w:val="nil"/>
            </w:tcBorders>
            <w:shd w:val="clear" w:color="auto" w:fill="auto"/>
            <w:vAlign w:val="center"/>
          </w:tcPr>
          <w:p w14:paraId="0127B4D0">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651" w:type="dxa"/>
            <w:tcBorders>
              <w:tl2br w:val="nil"/>
              <w:tr2bl w:val="nil"/>
            </w:tcBorders>
            <w:shd w:val="clear" w:color="auto" w:fill="auto"/>
            <w:vAlign w:val="center"/>
          </w:tcPr>
          <w:p w14:paraId="3431452F">
            <w:pPr>
              <w:widowControl/>
              <w:spacing w:line="25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30万m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w:t>
            </w:r>
          </w:p>
        </w:tc>
        <w:tc>
          <w:tcPr>
            <w:tcW w:w="1090" w:type="dxa"/>
            <w:vMerge w:val="restart"/>
            <w:tcBorders>
              <w:tl2br w:val="nil"/>
              <w:tr2bl w:val="nil"/>
            </w:tcBorders>
            <w:shd w:val="clear" w:color="auto" w:fill="auto"/>
            <w:vAlign w:val="center"/>
          </w:tcPr>
          <w:p w14:paraId="56B1C50C">
            <w:pPr>
              <w:widowControl/>
              <w:spacing w:line="25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含燃气汽车加气站。</w:t>
            </w:r>
          </w:p>
        </w:tc>
      </w:tr>
      <w:tr w14:paraId="1C3424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56121171">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22CBC690">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4B767649">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651" w:type="dxa"/>
            <w:tcBorders>
              <w:tl2br w:val="nil"/>
              <w:tr2bl w:val="nil"/>
            </w:tcBorders>
            <w:shd w:val="clear" w:color="auto" w:fill="auto"/>
            <w:vAlign w:val="center"/>
          </w:tcPr>
          <w:p w14:paraId="6C5C8026">
            <w:pPr>
              <w:widowControl/>
              <w:spacing w:line="25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30万m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w:t>
            </w:r>
          </w:p>
        </w:tc>
        <w:tc>
          <w:tcPr>
            <w:tcW w:w="1090" w:type="dxa"/>
            <w:vMerge w:val="continue"/>
            <w:tcBorders>
              <w:tl2br w:val="nil"/>
              <w:tr2bl w:val="nil"/>
            </w:tcBorders>
            <w:shd w:val="clear" w:color="auto" w:fill="auto"/>
          </w:tcPr>
          <w:p w14:paraId="5DF47AC6">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2B383F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3D4D090D">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5D6D789E">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44EEC9E4">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651" w:type="dxa"/>
            <w:tcBorders>
              <w:tl2br w:val="nil"/>
              <w:tr2bl w:val="nil"/>
            </w:tcBorders>
            <w:shd w:val="clear" w:color="auto" w:fill="auto"/>
            <w:vAlign w:val="center"/>
          </w:tcPr>
          <w:p w14:paraId="66354980">
            <w:pPr>
              <w:widowControl/>
              <w:spacing w:line="25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w:t>
            </w:r>
          </w:p>
        </w:tc>
        <w:tc>
          <w:tcPr>
            <w:tcW w:w="1090" w:type="dxa"/>
            <w:vMerge w:val="continue"/>
            <w:tcBorders>
              <w:tl2br w:val="nil"/>
              <w:tr2bl w:val="nil"/>
            </w:tcBorders>
            <w:shd w:val="clear" w:color="auto" w:fill="auto"/>
          </w:tcPr>
          <w:p w14:paraId="24D070F7">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4E3701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restart"/>
            <w:tcBorders>
              <w:tl2br w:val="nil"/>
              <w:tr2bl w:val="nil"/>
            </w:tcBorders>
            <w:shd w:val="clear" w:color="auto" w:fill="auto"/>
            <w:vAlign w:val="center"/>
          </w:tcPr>
          <w:p w14:paraId="1C9F260A">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3</w:t>
            </w:r>
          </w:p>
        </w:tc>
        <w:tc>
          <w:tcPr>
            <w:tcW w:w="850" w:type="dxa"/>
            <w:vMerge w:val="restart"/>
            <w:tcBorders>
              <w:tl2br w:val="nil"/>
              <w:tr2bl w:val="nil"/>
            </w:tcBorders>
            <w:shd w:val="clear" w:color="auto" w:fill="auto"/>
            <w:vAlign w:val="center"/>
          </w:tcPr>
          <w:p w14:paraId="4DDF9B17">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燃气工程设计</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城市液化石油气储备站</w:t>
            </w:r>
          </w:p>
        </w:tc>
        <w:tc>
          <w:tcPr>
            <w:tcW w:w="850" w:type="dxa"/>
            <w:tcBorders>
              <w:tl2br w:val="nil"/>
              <w:tr2bl w:val="nil"/>
            </w:tcBorders>
            <w:shd w:val="clear" w:color="auto" w:fill="auto"/>
            <w:vAlign w:val="center"/>
          </w:tcPr>
          <w:p w14:paraId="39AF0BB0">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651" w:type="dxa"/>
            <w:tcBorders>
              <w:tl2br w:val="nil"/>
              <w:tr2bl w:val="nil"/>
            </w:tcBorders>
            <w:shd w:val="clear" w:color="auto" w:fill="auto"/>
            <w:vAlign w:val="center"/>
          </w:tcPr>
          <w:p w14:paraId="1D625946">
            <w:pPr>
              <w:widowControl/>
              <w:spacing w:line="25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罐装能力4000瓶/日以上。</w:t>
            </w:r>
          </w:p>
        </w:tc>
        <w:tc>
          <w:tcPr>
            <w:tcW w:w="1090" w:type="dxa"/>
            <w:vMerge w:val="restart"/>
            <w:tcBorders>
              <w:tl2br w:val="nil"/>
              <w:tr2bl w:val="nil"/>
            </w:tcBorders>
            <w:shd w:val="clear" w:color="auto" w:fill="auto"/>
          </w:tcPr>
          <w:p w14:paraId="01BCE433">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415C2E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78C05FBC">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4616D624">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52B58265">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651" w:type="dxa"/>
            <w:tcBorders>
              <w:tl2br w:val="nil"/>
              <w:tr2bl w:val="nil"/>
            </w:tcBorders>
            <w:shd w:val="clear" w:color="auto" w:fill="auto"/>
            <w:vAlign w:val="center"/>
          </w:tcPr>
          <w:p w14:paraId="34C0A88E">
            <w:pPr>
              <w:widowControl/>
              <w:spacing w:line="25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罐装能力1000瓶/日以上、4000瓶/日以下。</w:t>
            </w:r>
          </w:p>
        </w:tc>
        <w:tc>
          <w:tcPr>
            <w:tcW w:w="1090" w:type="dxa"/>
            <w:vMerge w:val="continue"/>
            <w:tcBorders>
              <w:tl2br w:val="nil"/>
              <w:tr2bl w:val="nil"/>
            </w:tcBorders>
            <w:shd w:val="clear" w:color="auto" w:fill="auto"/>
          </w:tcPr>
          <w:p w14:paraId="1A714C29">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39634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6879D63E">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0DC4D02A">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7C8C4C47">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651" w:type="dxa"/>
            <w:tcBorders>
              <w:tl2br w:val="nil"/>
              <w:tr2bl w:val="nil"/>
            </w:tcBorders>
            <w:shd w:val="clear" w:color="auto" w:fill="auto"/>
            <w:vAlign w:val="center"/>
          </w:tcPr>
          <w:p w14:paraId="275ADE97">
            <w:pPr>
              <w:widowControl/>
              <w:spacing w:line="25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1000瓶/日以下罐装能力。</w:t>
            </w:r>
          </w:p>
        </w:tc>
        <w:tc>
          <w:tcPr>
            <w:tcW w:w="1090" w:type="dxa"/>
            <w:vMerge w:val="continue"/>
            <w:tcBorders>
              <w:tl2br w:val="nil"/>
              <w:tr2bl w:val="nil"/>
            </w:tcBorders>
            <w:shd w:val="clear" w:color="auto" w:fill="auto"/>
          </w:tcPr>
          <w:p w14:paraId="18D9B9E7">
            <w:pPr>
              <w:widowControl/>
              <w:spacing w:line="250" w:lineRule="exact"/>
              <w:jc w:val="center"/>
              <w:textAlignment w:val="center"/>
              <w:rPr>
                <w:rFonts w:ascii="方正黑体_GBK" w:hAnsi="方正黑体_GBK" w:eastAsia="方正黑体_GBK" w:cs="方正黑体_GBK"/>
                <w:color w:val="000000"/>
                <w:kern w:val="0"/>
                <w:sz w:val="20"/>
                <w:szCs w:val="20"/>
              </w:rPr>
            </w:pPr>
          </w:p>
        </w:tc>
      </w:tr>
      <w:tr w14:paraId="680C1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restart"/>
            <w:tcBorders>
              <w:tl2br w:val="nil"/>
              <w:tr2bl w:val="nil"/>
            </w:tcBorders>
            <w:shd w:val="clear" w:color="auto" w:fill="auto"/>
            <w:vAlign w:val="center"/>
          </w:tcPr>
          <w:p w14:paraId="018FB349">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4</w:t>
            </w:r>
          </w:p>
        </w:tc>
        <w:tc>
          <w:tcPr>
            <w:tcW w:w="850" w:type="dxa"/>
            <w:vMerge w:val="restart"/>
            <w:tcBorders>
              <w:tl2br w:val="nil"/>
              <w:tr2bl w:val="nil"/>
            </w:tcBorders>
            <w:shd w:val="clear" w:color="auto" w:fill="auto"/>
            <w:vAlign w:val="center"/>
          </w:tcPr>
          <w:p w14:paraId="15AECE07">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城市供气施工</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燃气源工程</w:t>
            </w:r>
          </w:p>
        </w:tc>
        <w:tc>
          <w:tcPr>
            <w:tcW w:w="850" w:type="dxa"/>
            <w:tcBorders>
              <w:tl2br w:val="nil"/>
              <w:tr2bl w:val="nil"/>
            </w:tcBorders>
            <w:shd w:val="clear" w:color="auto" w:fill="auto"/>
            <w:vAlign w:val="center"/>
          </w:tcPr>
          <w:p w14:paraId="4290CDF8">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大型</w:t>
            </w:r>
          </w:p>
        </w:tc>
        <w:tc>
          <w:tcPr>
            <w:tcW w:w="6651" w:type="dxa"/>
            <w:tcBorders>
              <w:tl2br w:val="nil"/>
              <w:tr2bl w:val="nil"/>
            </w:tcBorders>
            <w:shd w:val="clear" w:color="auto" w:fill="auto"/>
            <w:vAlign w:val="center"/>
          </w:tcPr>
          <w:p w14:paraId="64E1AC2A">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日产气量30万m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以上，且单项工程合同额3000万元以上。</w:t>
            </w:r>
          </w:p>
        </w:tc>
        <w:tc>
          <w:tcPr>
            <w:tcW w:w="1090" w:type="dxa"/>
            <w:vMerge w:val="restart"/>
            <w:tcBorders>
              <w:tl2br w:val="nil"/>
              <w:tr2bl w:val="nil"/>
            </w:tcBorders>
            <w:shd w:val="clear" w:color="auto" w:fill="auto"/>
          </w:tcPr>
          <w:p w14:paraId="5133915B">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682A81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2DBBBB13">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46527776">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3C53642A">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中型</w:t>
            </w:r>
          </w:p>
        </w:tc>
        <w:tc>
          <w:tcPr>
            <w:tcW w:w="6651" w:type="dxa"/>
            <w:tcBorders>
              <w:tl2br w:val="nil"/>
              <w:tr2bl w:val="nil"/>
            </w:tcBorders>
            <w:shd w:val="clear" w:color="auto" w:fill="auto"/>
            <w:vAlign w:val="center"/>
          </w:tcPr>
          <w:p w14:paraId="6B9504E2">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日产气量10万m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以上、30万m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以下，且单项工程合同额1000万元以上。</w:t>
            </w:r>
          </w:p>
        </w:tc>
        <w:tc>
          <w:tcPr>
            <w:tcW w:w="1090" w:type="dxa"/>
            <w:vMerge w:val="continue"/>
            <w:tcBorders>
              <w:tl2br w:val="nil"/>
              <w:tr2bl w:val="nil"/>
            </w:tcBorders>
            <w:shd w:val="clear" w:color="auto" w:fill="auto"/>
          </w:tcPr>
          <w:p w14:paraId="23506211">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10B7BF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0873C8BE">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4396A4AE">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06A559A4">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小型</w:t>
            </w:r>
          </w:p>
        </w:tc>
        <w:tc>
          <w:tcPr>
            <w:tcW w:w="6651" w:type="dxa"/>
            <w:tcBorders>
              <w:tl2br w:val="nil"/>
              <w:tr2bl w:val="nil"/>
            </w:tcBorders>
            <w:shd w:val="clear" w:color="auto" w:fill="auto"/>
            <w:vAlign w:val="center"/>
          </w:tcPr>
          <w:p w14:paraId="52DBF20C">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日产气量10万m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以下。</w:t>
            </w:r>
          </w:p>
        </w:tc>
        <w:tc>
          <w:tcPr>
            <w:tcW w:w="1090" w:type="dxa"/>
            <w:vMerge w:val="continue"/>
            <w:tcBorders>
              <w:tl2br w:val="nil"/>
              <w:tr2bl w:val="nil"/>
            </w:tcBorders>
            <w:shd w:val="clear" w:color="auto" w:fill="auto"/>
          </w:tcPr>
          <w:p w14:paraId="6A74F37C">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658A47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restart"/>
            <w:tcBorders>
              <w:tl2br w:val="nil"/>
              <w:tr2bl w:val="nil"/>
            </w:tcBorders>
            <w:shd w:val="clear" w:color="auto" w:fill="auto"/>
            <w:vAlign w:val="center"/>
          </w:tcPr>
          <w:p w14:paraId="02B89325">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5</w:t>
            </w:r>
          </w:p>
        </w:tc>
        <w:tc>
          <w:tcPr>
            <w:tcW w:w="850" w:type="dxa"/>
            <w:vMerge w:val="restart"/>
            <w:tcBorders>
              <w:tl2br w:val="nil"/>
              <w:tr2bl w:val="nil"/>
            </w:tcBorders>
            <w:shd w:val="clear" w:color="auto" w:fill="auto"/>
            <w:vAlign w:val="center"/>
          </w:tcPr>
          <w:p w14:paraId="1B9D6E80">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城市供气施工</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燃气管道工程</w:t>
            </w:r>
          </w:p>
        </w:tc>
        <w:tc>
          <w:tcPr>
            <w:tcW w:w="850" w:type="dxa"/>
            <w:tcBorders>
              <w:tl2br w:val="nil"/>
              <w:tr2bl w:val="nil"/>
            </w:tcBorders>
            <w:shd w:val="clear" w:color="auto" w:fill="auto"/>
            <w:vAlign w:val="center"/>
          </w:tcPr>
          <w:p w14:paraId="27B79CE0">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651" w:type="dxa"/>
            <w:tcBorders>
              <w:tl2br w:val="nil"/>
              <w:tr2bl w:val="nil"/>
            </w:tcBorders>
            <w:shd w:val="clear" w:color="auto" w:fill="auto"/>
            <w:vAlign w:val="center"/>
          </w:tcPr>
          <w:p w14:paraId="02626B9B">
            <w:pPr>
              <w:widowControl/>
              <w:spacing w:line="27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高压以上管道，且单项工程合同额3000万元以上。</w:t>
            </w:r>
          </w:p>
        </w:tc>
        <w:tc>
          <w:tcPr>
            <w:tcW w:w="1090" w:type="dxa"/>
            <w:tcBorders>
              <w:tl2br w:val="nil"/>
              <w:tr2bl w:val="nil"/>
            </w:tcBorders>
            <w:shd w:val="clear" w:color="auto" w:fill="auto"/>
          </w:tcPr>
          <w:p w14:paraId="22F80206">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07BA7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7D3C27E2">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4969E48D">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7070732D">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651" w:type="dxa"/>
            <w:tcBorders>
              <w:tl2br w:val="nil"/>
              <w:tr2bl w:val="nil"/>
            </w:tcBorders>
            <w:shd w:val="clear" w:color="auto" w:fill="auto"/>
            <w:vAlign w:val="center"/>
          </w:tcPr>
          <w:p w14:paraId="126C577E">
            <w:pPr>
              <w:widowControl/>
              <w:spacing w:line="27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次高压管道，且单项工程合同额1000万元以上。</w:t>
            </w:r>
          </w:p>
        </w:tc>
        <w:tc>
          <w:tcPr>
            <w:tcW w:w="1090" w:type="dxa"/>
            <w:tcBorders>
              <w:tl2br w:val="nil"/>
              <w:tr2bl w:val="nil"/>
            </w:tcBorders>
            <w:shd w:val="clear" w:color="auto" w:fill="auto"/>
          </w:tcPr>
          <w:p w14:paraId="14B5E0C8">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1EAC9D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00198E1A">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25AD0281">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25F4A308">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651" w:type="dxa"/>
            <w:tcBorders>
              <w:tl2br w:val="nil"/>
              <w:tr2bl w:val="nil"/>
            </w:tcBorders>
            <w:shd w:val="clear" w:color="auto" w:fill="auto"/>
            <w:vAlign w:val="center"/>
          </w:tcPr>
          <w:p w14:paraId="057EB67E">
            <w:pPr>
              <w:widowControl/>
              <w:spacing w:line="27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中压以下管道。</w:t>
            </w:r>
          </w:p>
        </w:tc>
        <w:tc>
          <w:tcPr>
            <w:tcW w:w="1090" w:type="dxa"/>
            <w:tcBorders>
              <w:tl2br w:val="nil"/>
              <w:tr2bl w:val="nil"/>
            </w:tcBorders>
            <w:shd w:val="clear" w:color="auto" w:fill="auto"/>
          </w:tcPr>
          <w:p w14:paraId="35E4C805">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36E37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83" w:hRule="atLeast"/>
          <w:tblHeader/>
          <w:jc w:val="center"/>
        </w:trPr>
        <w:tc>
          <w:tcPr>
            <w:tcW w:w="567" w:type="dxa"/>
            <w:vMerge w:val="restart"/>
            <w:tcBorders>
              <w:tl2br w:val="nil"/>
              <w:tr2bl w:val="nil"/>
            </w:tcBorders>
            <w:shd w:val="clear" w:color="auto" w:fill="auto"/>
            <w:vAlign w:val="center"/>
          </w:tcPr>
          <w:p w14:paraId="67D300A8">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6</w:t>
            </w:r>
          </w:p>
        </w:tc>
        <w:tc>
          <w:tcPr>
            <w:tcW w:w="850" w:type="dxa"/>
            <w:vMerge w:val="restart"/>
            <w:tcBorders>
              <w:tl2br w:val="nil"/>
              <w:tr2bl w:val="nil"/>
            </w:tcBorders>
            <w:shd w:val="clear" w:color="auto" w:fill="auto"/>
            <w:vAlign w:val="center"/>
          </w:tcPr>
          <w:p w14:paraId="7DBE74B8">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城市供气施工</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储备</w:t>
            </w:r>
            <w:r>
              <w:rPr>
                <w:rFonts w:hint="eastAsia" w:asciiTheme="minorEastAsia" w:hAnsiTheme="minorEastAsia" w:cstheme="minorEastAsia"/>
                <w:color w:val="000000"/>
                <w:spacing w:val="-34"/>
                <w:kern w:val="0"/>
                <w:sz w:val="20"/>
                <w:szCs w:val="20"/>
              </w:rPr>
              <w:t>厂</w:t>
            </w:r>
            <w:r>
              <w:rPr>
                <w:rFonts w:hint="eastAsia" w:asciiTheme="minorEastAsia" w:hAnsiTheme="minorEastAsia" w:cstheme="minorEastAsia"/>
                <w:color w:val="000000"/>
                <w:spacing w:val="-17"/>
                <w:kern w:val="0"/>
                <w:sz w:val="20"/>
                <w:szCs w:val="20"/>
              </w:rPr>
              <w:t>(站)</w:t>
            </w:r>
            <w:r>
              <w:rPr>
                <w:rFonts w:hint="eastAsia" w:asciiTheme="minorEastAsia" w:hAnsiTheme="minorEastAsia" w:cstheme="minorEastAsia"/>
                <w:color w:val="000000"/>
                <w:spacing w:val="-20"/>
                <w:kern w:val="0"/>
                <w:sz w:val="20"/>
                <w:szCs w:val="20"/>
              </w:rPr>
              <w:t>工程</w:t>
            </w:r>
          </w:p>
        </w:tc>
        <w:tc>
          <w:tcPr>
            <w:tcW w:w="850" w:type="dxa"/>
            <w:tcBorders>
              <w:tl2br w:val="nil"/>
              <w:tr2bl w:val="nil"/>
            </w:tcBorders>
            <w:shd w:val="clear" w:color="auto" w:fill="auto"/>
            <w:vAlign w:val="center"/>
          </w:tcPr>
          <w:p w14:paraId="31C6FFDA">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大型</w:t>
            </w:r>
          </w:p>
        </w:tc>
        <w:tc>
          <w:tcPr>
            <w:tcW w:w="6651" w:type="dxa"/>
            <w:tcBorders>
              <w:tl2br w:val="nil"/>
              <w:tr2bl w:val="nil"/>
            </w:tcBorders>
            <w:shd w:val="clear" w:color="auto" w:fill="auto"/>
            <w:vAlign w:val="center"/>
          </w:tcPr>
          <w:p w14:paraId="2F233487">
            <w:pPr>
              <w:widowControl/>
              <w:spacing w:line="27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（1）设计压力2.5MPa以上的液化石油气；</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（2）总贮存容积1000m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以上的液化石油气；</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（3）400m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以上的液化天然气贮罐厂（站）；</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（4）供气规模15万m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/日以上的燃气工程，且单项工程合同额3000万元以上。</w:t>
            </w:r>
          </w:p>
        </w:tc>
        <w:tc>
          <w:tcPr>
            <w:tcW w:w="1090" w:type="dxa"/>
            <w:vMerge w:val="restart"/>
            <w:tcBorders>
              <w:tl2br w:val="nil"/>
              <w:tr2bl w:val="nil"/>
            </w:tcBorders>
            <w:shd w:val="clear" w:color="auto" w:fill="auto"/>
            <w:vAlign w:val="center"/>
          </w:tcPr>
          <w:p w14:paraId="026AC03B">
            <w:pPr>
              <w:widowControl/>
              <w:spacing w:line="26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kern w:val="0"/>
                <w:sz w:val="20"/>
                <w:szCs w:val="20"/>
              </w:rPr>
              <w:t>含调压站、混气站、气化站、压缩天然气站、汽车加气站等。</w:t>
            </w:r>
          </w:p>
        </w:tc>
      </w:tr>
      <w:tr w14:paraId="4D6932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283" w:hRule="atLeast"/>
          <w:tblHeader/>
          <w:jc w:val="center"/>
        </w:trPr>
        <w:tc>
          <w:tcPr>
            <w:tcW w:w="567" w:type="dxa"/>
            <w:vMerge w:val="continue"/>
            <w:tcBorders>
              <w:tl2br w:val="nil"/>
              <w:tr2bl w:val="nil"/>
            </w:tcBorders>
            <w:shd w:val="clear" w:color="auto" w:fill="auto"/>
            <w:vAlign w:val="center"/>
          </w:tcPr>
          <w:p w14:paraId="2039B50A">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7587F280">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66D6808B">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中型</w:t>
            </w:r>
          </w:p>
        </w:tc>
        <w:tc>
          <w:tcPr>
            <w:tcW w:w="6651" w:type="dxa"/>
            <w:tcBorders>
              <w:tl2br w:val="nil"/>
              <w:tr2bl w:val="nil"/>
            </w:tcBorders>
            <w:shd w:val="clear" w:color="auto" w:fill="auto"/>
            <w:vAlign w:val="center"/>
          </w:tcPr>
          <w:p w14:paraId="4151CFEE">
            <w:pPr>
              <w:widowControl/>
              <w:spacing w:line="27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（1）设计压力2.0MPa以上、2.5MPa以下的液化石油气；</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（2）总贮存容积500m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以上、1000m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以下的液化石油气；</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（3）200m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以上、4000m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以下的液化天然气贮罐厂（站）；</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（4）供气规模5万m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/日以上、15万m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/日以下的燃气工程且单项合同额1000万元以上工程。</w:t>
            </w:r>
          </w:p>
        </w:tc>
        <w:tc>
          <w:tcPr>
            <w:tcW w:w="1090" w:type="dxa"/>
            <w:vMerge w:val="continue"/>
            <w:tcBorders>
              <w:tl2br w:val="nil"/>
              <w:tr2bl w:val="nil"/>
            </w:tcBorders>
            <w:shd w:val="clear" w:color="auto" w:fill="auto"/>
          </w:tcPr>
          <w:p w14:paraId="3102ED22">
            <w:pPr>
              <w:widowControl/>
              <w:spacing w:line="260" w:lineRule="exact"/>
              <w:jc w:val="center"/>
              <w:textAlignment w:val="center"/>
              <w:rPr>
                <w:rFonts w:ascii="方正黑体_GBK" w:hAnsi="方正黑体_GBK" w:eastAsia="方正黑体_GBK" w:cs="方正黑体_GBK"/>
                <w:color w:val="000000"/>
                <w:kern w:val="0"/>
                <w:sz w:val="20"/>
                <w:szCs w:val="20"/>
              </w:rPr>
            </w:pPr>
          </w:p>
        </w:tc>
      </w:tr>
      <w:tr w14:paraId="412CB6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340" w:hRule="atLeast"/>
          <w:tblHeader/>
          <w:jc w:val="center"/>
        </w:trPr>
        <w:tc>
          <w:tcPr>
            <w:tcW w:w="567" w:type="dxa"/>
            <w:vMerge w:val="continue"/>
            <w:tcBorders>
              <w:tl2br w:val="nil"/>
              <w:tr2bl w:val="nil"/>
            </w:tcBorders>
            <w:shd w:val="clear" w:color="auto" w:fill="auto"/>
            <w:vAlign w:val="center"/>
          </w:tcPr>
          <w:p w14:paraId="45727ED3">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3ACE1BCD">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0EBF2D00">
            <w:pPr>
              <w:widowControl/>
              <w:spacing w:line="220" w:lineRule="exact"/>
              <w:jc w:val="center"/>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小型</w:t>
            </w:r>
          </w:p>
        </w:tc>
        <w:tc>
          <w:tcPr>
            <w:tcW w:w="6651" w:type="dxa"/>
            <w:tcBorders>
              <w:tl2br w:val="nil"/>
              <w:tr2bl w:val="nil"/>
            </w:tcBorders>
            <w:shd w:val="clear" w:color="auto" w:fill="auto"/>
            <w:vAlign w:val="center"/>
          </w:tcPr>
          <w:p w14:paraId="3AC75CD0">
            <w:pPr>
              <w:widowControl/>
              <w:spacing w:line="270" w:lineRule="exact"/>
              <w:textAlignment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符合下列条件之一 ：</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（1）设计压力2.0MPa以下的液化石油气；</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（2）总贮存容积500 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以下的液化石油气；</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（3）200m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以下的液化天然气贮罐厂（站）；</w:t>
            </w:r>
            <w:r>
              <w:rPr>
                <w:rFonts w:hint="eastAsia" w:asciiTheme="minorEastAsia" w:hAnsiTheme="minorEastAsia" w:cstheme="minorEastAsia"/>
                <w:color w:val="000000"/>
                <w:kern w:val="0"/>
                <w:sz w:val="20"/>
                <w:szCs w:val="20"/>
              </w:rPr>
              <w:br w:type="textWrapping"/>
            </w:r>
            <w:r>
              <w:rPr>
                <w:rFonts w:hint="eastAsia" w:asciiTheme="minorEastAsia" w:hAnsiTheme="minorEastAsia" w:cstheme="minorEastAsia"/>
                <w:color w:val="000000"/>
                <w:kern w:val="0"/>
                <w:sz w:val="20"/>
                <w:szCs w:val="20"/>
              </w:rPr>
              <w:t>（4）供气规模5万m</w:t>
            </w:r>
            <w:r>
              <w:rPr>
                <w:rFonts w:hint="eastAsia" w:asciiTheme="minorEastAsia" w:hAnsiTheme="minorEastAsia" w:cstheme="minorEastAsia"/>
                <w:color w:val="000000"/>
                <w:kern w:val="0"/>
                <w:sz w:val="20"/>
                <w:szCs w:val="20"/>
                <w:vertAlign w:val="superscript"/>
              </w:rPr>
              <w:t>3</w:t>
            </w:r>
            <w:r>
              <w:rPr>
                <w:rFonts w:hint="eastAsia" w:asciiTheme="minorEastAsia" w:hAnsiTheme="minorEastAsia" w:cstheme="minorEastAsia"/>
                <w:color w:val="000000"/>
                <w:kern w:val="0"/>
                <w:sz w:val="20"/>
                <w:szCs w:val="20"/>
              </w:rPr>
              <w:t>/日以下的燃气工程。</w:t>
            </w:r>
          </w:p>
        </w:tc>
        <w:tc>
          <w:tcPr>
            <w:tcW w:w="1090" w:type="dxa"/>
            <w:vMerge w:val="continue"/>
            <w:tcBorders>
              <w:tl2br w:val="nil"/>
              <w:tr2bl w:val="nil"/>
            </w:tcBorders>
            <w:shd w:val="clear" w:color="auto" w:fill="auto"/>
          </w:tcPr>
          <w:p w14:paraId="6AA7150C">
            <w:pPr>
              <w:widowControl/>
              <w:spacing w:line="260" w:lineRule="exact"/>
              <w:jc w:val="center"/>
              <w:textAlignment w:val="center"/>
              <w:rPr>
                <w:rFonts w:ascii="方正黑体_GBK" w:hAnsi="方正黑体_GBK" w:eastAsia="方正黑体_GBK" w:cs="方正黑体_GBK"/>
                <w:color w:val="000000"/>
                <w:kern w:val="0"/>
                <w:sz w:val="20"/>
                <w:szCs w:val="20"/>
              </w:rPr>
            </w:pPr>
          </w:p>
        </w:tc>
      </w:tr>
    </w:tbl>
    <w:p w14:paraId="03ADBF1A">
      <w:pPr>
        <w:spacing w:line="160" w:lineRule="exact"/>
        <w:jc w:val="center"/>
        <w:rPr>
          <w:rFonts w:ascii="方正楷体_GBK" w:hAnsi="方正楷体_GBK" w:eastAsia="方正楷体_GBK" w:cs="方正楷体_GBK"/>
          <w:sz w:val="20"/>
          <w:szCs w:val="20"/>
        </w:rPr>
      </w:pPr>
    </w:p>
    <w:p w14:paraId="3FD535AD">
      <w:pPr>
        <w:spacing w:line="220" w:lineRule="exact"/>
        <w:jc w:val="center"/>
        <w:rPr>
          <w:rFonts w:ascii="方正楷体_GBK" w:hAnsi="方正楷体_GBK" w:eastAsia="方正楷体_GBK" w:cs="方正楷体_GBK"/>
          <w:sz w:val="20"/>
          <w:szCs w:val="20"/>
        </w:rPr>
      </w:pPr>
      <w:r>
        <w:rPr>
          <w:rFonts w:hint="eastAsia" w:ascii="方正楷体_GBK" w:hAnsi="方正楷体_GBK" w:eastAsia="方正楷体_GBK" w:cs="方正楷体_GBK"/>
          <w:sz w:val="20"/>
          <w:szCs w:val="20"/>
        </w:rPr>
        <w:br w:type="page"/>
      </w:r>
    </w:p>
    <w:p w14:paraId="485BB817">
      <w:pPr>
        <w:numPr>
          <w:ilvl w:val="0"/>
          <w:numId w:val="2"/>
        </w:numPr>
        <w:jc w:val="center"/>
        <w:outlineLvl w:val="0"/>
        <w:rPr>
          <w:rFonts w:ascii="方正黑体_GBK" w:hAnsi="方正黑体_GBK" w:eastAsia="方正黑体_GBK" w:cs="方正黑体_GBK"/>
          <w:sz w:val="28"/>
          <w:szCs w:val="28"/>
        </w:rPr>
      </w:pPr>
      <w:r>
        <w:rPr>
          <w:rFonts w:hint="eastAsia" w:ascii="方正黑体_GBK" w:hAnsi="方正黑体_GBK" w:eastAsia="方正黑体_GBK" w:cs="方正黑体_GBK"/>
          <w:sz w:val="28"/>
          <w:szCs w:val="28"/>
        </w:rPr>
        <w:t>城乡设计专业</w:t>
      </w:r>
    </w:p>
    <w:tbl>
      <w:tblPr>
        <w:tblStyle w:val="7"/>
        <w:tblW w:w="98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13" w:type="dxa"/>
          <w:left w:w="57" w:type="dxa"/>
          <w:bottom w:w="57" w:type="dxa"/>
          <w:right w:w="57" w:type="dxa"/>
        </w:tblCellMar>
      </w:tblPr>
      <w:tblGrid>
        <w:gridCol w:w="567"/>
        <w:gridCol w:w="850"/>
        <w:gridCol w:w="850"/>
        <w:gridCol w:w="6296"/>
        <w:gridCol w:w="1303"/>
      </w:tblGrid>
      <w:tr w14:paraId="1BC46A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exact"/>
          <w:tblHeader/>
          <w:jc w:val="center"/>
        </w:trPr>
        <w:tc>
          <w:tcPr>
            <w:tcW w:w="567" w:type="dxa"/>
            <w:tcBorders>
              <w:tl2br w:val="nil"/>
              <w:tr2bl w:val="nil"/>
            </w:tcBorders>
            <w:shd w:val="clear" w:color="auto" w:fill="auto"/>
            <w:vAlign w:val="center"/>
          </w:tcPr>
          <w:p w14:paraId="5ACDC1CE">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序号</w:t>
            </w:r>
          </w:p>
        </w:tc>
        <w:tc>
          <w:tcPr>
            <w:tcW w:w="850" w:type="dxa"/>
            <w:tcBorders>
              <w:tl2br w:val="nil"/>
              <w:tr2bl w:val="nil"/>
            </w:tcBorders>
            <w:shd w:val="clear" w:color="auto" w:fill="auto"/>
            <w:vAlign w:val="center"/>
          </w:tcPr>
          <w:p w14:paraId="40AAE368">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24B384C4">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类型</w:t>
            </w:r>
          </w:p>
        </w:tc>
        <w:tc>
          <w:tcPr>
            <w:tcW w:w="850" w:type="dxa"/>
            <w:tcBorders>
              <w:tl2br w:val="nil"/>
              <w:tr2bl w:val="nil"/>
            </w:tcBorders>
            <w:shd w:val="clear" w:color="auto" w:fill="auto"/>
            <w:vAlign w:val="center"/>
          </w:tcPr>
          <w:p w14:paraId="19A526AE">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方正黑体_GBK" w:hAnsi="方正黑体_GBK" w:eastAsia="方正黑体_GBK" w:cs="方正黑体_GBK"/>
                <w:color w:val="000000"/>
                <w:kern w:val="0"/>
                <w:sz w:val="20"/>
                <w:szCs w:val="20"/>
              </w:rPr>
              <w:t>项目</w:t>
            </w:r>
          </w:p>
          <w:p w14:paraId="52DCCF58">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规模</w:t>
            </w:r>
          </w:p>
        </w:tc>
        <w:tc>
          <w:tcPr>
            <w:tcW w:w="6296" w:type="dxa"/>
            <w:tcBorders>
              <w:tl2br w:val="nil"/>
              <w:tr2bl w:val="nil"/>
            </w:tcBorders>
            <w:shd w:val="clear" w:color="auto" w:fill="auto"/>
            <w:vAlign w:val="center"/>
          </w:tcPr>
          <w:p w14:paraId="3F3D81D9">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参考标准</w:t>
            </w:r>
          </w:p>
        </w:tc>
        <w:tc>
          <w:tcPr>
            <w:tcW w:w="1303" w:type="dxa"/>
            <w:tcBorders>
              <w:tl2br w:val="nil"/>
              <w:tr2bl w:val="nil"/>
            </w:tcBorders>
            <w:shd w:val="clear" w:color="auto" w:fill="auto"/>
            <w:vAlign w:val="center"/>
          </w:tcPr>
          <w:p w14:paraId="1B65E733">
            <w:pPr>
              <w:widowControl/>
              <w:spacing w:line="220" w:lineRule="exact"/>
              <w:jc w:val="center"/>
              <w:textAlignment w:val="center"/>
              <w:rPr>
                <w:rFonts w:ascii="方正黑体_GBK" w:hAnsi="方正黑体_GBK" w:eastAsia="方正黑体_GBK" w:cs="方正黑体_GBK"/>
                <w:color w:val="000000" w:themeColor="text1"/>
                <w:sz w:val="20"/>
                <w:szCs w:val="20"/>
              </w:rPr>
            </w:pPr>
            <w:r>
              <w:rPr>
                <w:rFonts w:hint="eastAsia" w:ascii="方正黑体_GBK" w:hAnsi="方正黑体_GBK" w:eastAsia="方正黑体_GBK" w:cs="方正黑体_GBK"/>
                <w:color w:val="000000"/>
                <w:kern w:val="0"/>
                <w:sz w:val="20"/>
                <w:szCs w:val="20"/>
              </w:rPr>
              <w:t>备注</w:t>
            </w:r>
          </w:p>
        </w:tc>
      </w:tr>
      <w:tr w14:paraId="591F5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1029" w:hRule="atLeast"/>
          <w:tblHeader/>
          <w:jc w:val="center"/>
        </w:trPr>
        <w:tc>
          <w:tcPr>
            <w:tcW w:w="567" w:type="dxa"/>
            <w:vMerge w:val="restart"/>
            <w:tcBorders>
              <w:tl2br w:val="nil"/>
              <w:tr2bl w:val="nil"/>
            </w:tcBorders>
            <w:shd w:val="clear" w:color="auto" w:fill="auto"/>
            <w:vAlign w:val="center"/>
          </w:tcPr>
          <w:p w14:paraId="67519B12">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1</w:t>
            </w:r>
          </w:p>
        </w:tc>
        <w:tc>
          <w:tcPr>
            <w:tcW w:w="850" w:type="dxa"/>
            <w:vMerge w:val="restart"/>
            <w:tcBorders>
              <w:tl2br w:val="nil"/>
              <w:tr2bl w:val="nil"/>
            </w:tcBorders>
            <w:shd w:val="clear" w:color="auto" w:fill="auto"/>
            <w:vAlign w:val="center"/>
          </w:tcPr>
          <w:p w14:paraId="1F841D21">
            <w:pPr>
              <w:widowControl/>
              <w:spacing w:line="24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历史文化名城名镇名村街</w:t>
            </w:r>
            <w:r>
              <w:rPr>
                <w:rFonts w:hint="eastAsia" w:asciiTheme="minorEastAsia" w:hAnsiTheme="minorEastAsia" w:cstheme="minorEastAsia"/>
                <w:color w:val="000000" w:themeColor="text1"/>
                <w:spacing w:val="-11"/>
                <w:kern w:val="0"/>
                <w:sz w:val="20"/>
                <w:szCs w:val="20"/>
              </w:rPr>
              <w:t>区规</w:t>
            </w:r>
            <w:r>
              <w:rPr>
                <w:rFonts w:hint="eastAsia" w:asciiTheme="minorEastAsia" w:hAnsiTheme="minorEastAsia" w:cstheme="minorEastAsia"/>
                <w:color w:val="000000" w:themeColor="text1"/>
                <w:kern w:val="0"/>
                <w:sz w:val="20"/>
                <w:szCs w:val="20"/>
              </w:rPr>
              <w:t>划、传统村落保护发展规划</w:t>
            </w:r>
          </w:p>
        </w:tc>
        <w:tc>
          <w:tcPr>
            <w:tcW w:w="850" w:type="dxa"/>
            <w:tcBorders>
              <w:tl2br w:val="nil"/>
              <w:tr2bl w:val="nil"/>
            </w:tcBorders>
            <w:shd w:val="clear" w:color="auto" w:fill="auto"/>
            <w:vAlign w:val="center"/>
          </w:tcPr>
          <w:p w14:paraId="6F9DF7B6">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大</w:t>
            </w:r>
            <w:r>
              <w:rPr>
                <w:rFonts w:hint="eastAsia" w:asciiTheme="minorEastAsia" w:hAnsiTheme="minorEastAsia" w:cstheme="minorEastAsia"/>
                <w:color w:val="000000"/>
                <w:kern w:val="0"/>
                <w:sz w:val="20"/>
                <w:szCs w:val="20"/>
              </w:rPr>
              <w:t>型</w:t>
            </w:r>
          </w:p>
        </w:tc>
        <w:tc>
          <w:tcPr>
            <w:tcW w:w="6296" w:type="dxa"/>
            <w:tcBorders>
              <w:tl2br w:val="nil"/>
              <w:tr2bl w:val="nil"/>
            </w:tcBorders>
            <w:shd w:val="clear" w:color="auto" w:fill="auto"/>
            <w:vAlign w:val="center"/>
          </w:tcPr>
          <w:p w14:paraId="5193DB98">
            <w:pPr>
              <w:widowControl/>
              <w:spacing w:line="22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跨市域、设区市市域历史文化资源保护规划（包括历史文化资源、历史建筑、传统村落等）或国家级历史文化名城名镇名村街区保护规划、省级历史文化名城保护规划</w:t>
            </w:r>
          </w:p>
        </w:tc>
        <w:tc>
          <w:tcPr>
            <w:tcW w:w="1303" w:type="dxa"/>
            <w:tcBorders>
              <w:tl2br w:val="nil"/>
              <w:tr2bl w:val="nil"/>
            </w:tcBorders>
            <w:shd w:val="clear" w:color="auto" w:fill="auto"/>
            <w:vAlign w:val="center"/>
          </w:tcPr>
          <w:p w14:paraId="6B5CD304">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6BD961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803" w:hRule="atLeast"/>
          <w:tblHeader/>
          <w:jc w:val="center"/>
        </w:trPr>
        <w:tc>
          <w:tcPr>
            <w:tcW w:w="567" w:type="dxa"/>
            <w:vMerge w:val="continue"/>
            <w:tcBorders>
              <w:tl2br w:val="nil"/>
              <w:tr2bl w:val="nil"/>
            </w:tcBorders>
            <w:shd w:val="clear" w:color="auto" w:fill="auto"/>
            <w:vAlign w:val="center"/>
          </w:tcPr>
          <w:p w14:paraId="15DA2E6E">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2E57CC73">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7E7E614D">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中</w:t>
            </w:r>
            <w:r>
              <w:rPr>
                <w:rFonts w:hint="eastAsia" w:asciiTheme="minorEastAsia" w:hAnsiTheme="minorEastAsia" w:cstheme="minorEastAsia"/>
                <w:color w:val="000000"/>
                <w:kern w:val="0"/>
                <w:sz w:val="20"/>
                <w:szCs w:val="20"/>
              </w:rPr>
              <w:t>型</w:t>
            </w:r>
          </w:p>
        </w:tc>
        <w:tc>
          <w:tcPr>
            <w:tcW w:w="6296" w:type="dxa"/>
            <w:tcBorders>
              <w:tl2br w:val="nil"/>
              <w:tr2bl w:val="nil"/>
            </w:tcBorders>
            <w:shd w:val="clear" w:color="auto" w:fill="auto"/>
            <w:vAlign w:val="center"/>
          </w:tcPr>
          <w:p w14:paraId="39B6E426">
            <w:pPr>
              <w:widowControl/>
              <w:spacing w:line="22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国家级传统村落保护规划、省级历史文化名镇名村街区规划、县域（含县级市）历史文化资源保护规划</w:t>
            </w:r>
          </w:p>
        </w:tc>
        <w:tc>
          <w:tcPr>
            <w:tcW w:w="1303" w:type="dxa"/>
            <w:tcBorders>
              <w:tl2br w:val="nil"/>
              <w:tr2bl w:val="nil"/>
            </w:tcBorders>
            <w:shd w:val="clear" w:color="auto" w:fill="auto"/>
            <w:vAlign w:val="center"/>
          </w:tcPr>
          <w:p w14:paraId="4F36BB5F">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1B8E0B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819" w:hRule="atLeast"/>
          <w:tblHeader/>
          <w:jc w:val="center"/>
        </w:trPr>
        <w:tc>
          <w:tcPr>
            <w:tcW w:w="567" w:type="dxa"/>
            <w:vMerge w:val="continue"/>
            <w:tcBorders>
              <w:tl2br w:val="nil"/>
              <w:tr2bl w:val="nil"/>
            </w:tcBorders>
            <w:shd w:val="clear" w:color="auto" w:fill="auto"/>
            <w:vAlign w:val="center"/>
          </w:tcPr>
          <w:p w14:paraId="27D7394D">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4445DDFF">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07C51A0B">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小</w:t>
            </w:r>
            <w:r>
              <w:rPr>
                <w:rFonts w:hint="eastAsia" w:asciiTheme="minorEastAsia" w:hAnsiTheme="minorEastAsia" w:cstheme="minorEastAsia"/>
                <w:color w:val="000000"/>
                <w:kern w:val="0"/>
                <w:sz w:val="20"/>
                <w:szCs w:val="20"/>
              </w:rPr>
              <w:t>型</w:t>
            </w:r>
          </w:p>
        </w:tc>
        <w:tc>
          <w:tcPr>
            <w:tcW w:w="6296" w:type="dxa"/>
            <w:tcBorders>
              <w:tl2br w:val="nil"/>
              <w:tr2bl w:val="nil"/>
            </w:tcBorders>
            <w:shd w:val="clear" w:color="auto" w:fill="auto"/>
            <w:vAlign w:val="center"/>
          </w:tcPr>
          <w:p w14:paraId="11F6028E">
            <w:pPr>
              <w:widowControl/>
              <w:spacing w:line="22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省级传统村落保护规划、历史建筑保护规划</w:t>
            </w:r>
          </w:p>
        </w:tc>
        <w:tc>
          <w:tcPr>
            <w:tcW w:w="1303" w:type="dxa"/>
            <w:tcBorders>
              <w:tl2br w:val="nil"/>
              <w:tr2bl w:val="nil"/>
            </w:tcBorders>
            <w:shd w:val="clear" w:color="auto" w:fill="auto"/>
            <w:vAlign w:val="center"/>
          </w:tcPr>
          <w:p w14:paraId="5B817A88">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770D7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restart"/>
            <w:tcBorders>
              <w:tl2br w:val="nil"/>
              <w:tr2bl w:val="nil"/>
            </w:tcBorders>
            <w:shd w:val="clear" w:color="auto" w:fill="auto"/>
            <w:vAlign w:val="center"/>
          </w:tcPr>
          <w:p w14:paraId="377596CE">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2</w:t>
            </w:r>
          </w:p>
        </w:tc>
        <w:tc>
          <w:tcPr>
            <w:tcW w:w="850" w:type="dxa"/>
            <w:vMerge w:val="restart"/>
            <w:tcBorders>
              <w:tl2br w:val="nil"/>
              <w:tr2bl w:val="nil"/>
            </w:tcBorders>
            <w:shd w:val="clear" w:color="auto" w:fill="auto"/>
            <w:vAlign w:val="center"/>
          </w:tcPr>
          <w:p w14:paraId="79D93223">
            <w:pPr>
              <w:widowControl/>
              <w:spacing w:line="26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城市设计</w:t>
            </w:r>
          </w:p>
        </w:tc>
        <w:tc>
          <w:tcPr>
            <w:tcW w:w="850" w:type="dxa"/>
            <w:tcBorders>
              <w:tl2br w:val="nil"/>
              <w:tr2bl w:val="nil"/>
            </w:tcBorders>
            <w:shd w:val="clear" w:color="auto" w:fill="auto"/>
            <w:vAlign w:val="center"/>
          </w:tcPr>
          <w:p w14:paraId="288A7CF8">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大</w:t>
            </w:r>
            <w:r>
              <w:rPr>
                <w:rFonts w:hint="eastAsia" w:asciiTheme="minorEastAsia" w:hAnsiTheme="minorEastAsia" w:cstheme="minorEastAsia"/>
                <w:color w:val="000000"/>
                <w:kern w:val="0"/>
                <w:sz w:val="20"/>
                <w:szCs w:val="20"/>
              </w:rPr>
              <w:t>型</w:t>
            </w:r>
          </w:p>
        </w:tc>
        <w:tc>
          <w:tcPr>
            <w:tcW w:w="6296" w:type="dxa"/>
            <w:tcBorders>
              <w:tl2br w:val="nil"/>
              <w:tr2bl w:val="nil"/>
            </w:tcBorders>
            <w:shd w:val="clear" w:color="auto" w:fill="auto"/>
            <w:vAlign w:val="center"/>
          </w:tcPr>
          <w:p w14:paraId="1F7C1860">
            <w:pPr>
              <w:widowControl/>
              <w:spacing w:line="22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设区市总体城市设计、重点地段城市设计</w:t>
            </w:r>
          </w:p>
        </w:tc>
        <w:tc>
          <w:tcPr>
            <w:tcW w:w="1303" w:type="dxa"/>
            <w:tcBorders>
              <w:tl2br w:val="nil"/>
              <w:tr2bl w:val="nil"/>
            </w:tcBorders>
            <w:shd w:val="clear" w:color="auto" w:fill="auto"/>
            <w:vAlign w:val="center"/>
          </w:tcPr>
          <w:p w14:paraId="24F0A00A">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09802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777A7CA8">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5FE6B317">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4EA64D17">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中</w:t>
            </w:r>
            <w:r>
              <w:rPr>
                <w:rFonts w:hint="eastAsia" w:asciiTheme="minorEastAsia" w:hAnsiTheme="minorEastAsia" w:cstheme="minorEastAsia"/>
                <w:color w:val="000000"/>
                <w:kern w:val="0"/>
                <w:sz w:val="20"/>
                <w:szCs w:val="20"/>
              </w:rPr>
              <w:t>型</w:t>
            </w:r>
          </w:p>
        </w:tc>
        <w:tc>
          <w:tcPr>
            <w:tcW w:w="6296" w:type="dxa"/>
            <w:tcBorders>
              <w:tl2br w:val="nil"/>
              <w:tr2bl w:val="nil"/>
            </w:tcBorders>
            <w:shd w:val="clear" w:color="auto" w:fill="auto"/>
            <w:vAlign w:val="center"/>
          </w:tcPr>
          <w:p w14:paraId="015FFCC5">
            <w:pPr>
              <w:widowControl/>
              <w:spacing w:line="22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县城（含县级市）总体城市设计、重点地区城市设计、特色小镇城市设计</w:t>
            </w:r>
          </w:p>
        </w:tc>
        <w:tc>
          <w:tcPr>
            <w:tcW w:w="1303" w:type="dxa"/>
            <w:tcBorders>
              <w:tl2br w:val="nil"/>
              <w:tr2bl w:val="nil"/>
            </w:tcBorders>
            <w:shd w:val="clear" w:color="auto" w:fill="auto"/>
            <w:vAlign w:val="center"/>
          </w:tcPr>
          <w:p w14:paraId="3ECD602B">
            <w:pPr>
              <w:widowControl/>
              <w:spacing w:line="220" w:lineRule="exact"/>
              <w:jc w:val="center"/>
              <w:textAlignment w:val="center"/>
              <w:rPr>
                <w:rFonts w:ascii="方正黑体_GBK" w:hAnsi="方正黑体_GBK" w:eastAsia="方正黑体_GBK" w:cs="方正黑体_GBK"/>
                <w:color w:val="000000"/>
                <w:kern w:val="0"/>
                <w:sz w:val="20"/>
                <w:szCs w:val="20"/>
              </w:rPr>
            </w:pPr>
          </w:p>
        </w:tc>
      </w:tr>
      <w:tr w14:paraId="41FEEA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13" w:type="dxa"/>
            <w:left w:w="57" w:type="dxa"/>
            <w:bottom w:w="57" w:type="dxa"/>
            <w:right w:w="57" w:type="dxa"/>
          </w:tblCellMar>
        </w:tblPrEx>
        <w:trPr>
          <w:trHeight w:val="567" w:hRule="atLeast"/>
          <w:tblHeader/>
          <w:jc w:val="center"/>
        </w:trPr>
        <w:tc>
          <w:tcPr>
            <w:tcW w:w="567" w:type="dxa"/>
            <w:vMerge w:val="continue"/>
            <w:tcBorders>
              <w:tl2br w:val="nil"/>
              <w:tr2bl w:val="nil"/>
            </w:tcBorders>
            <w:shd w:val="clear" w:color="auto" w:fill="auto"/>
            <w:vAlign w:val="center"/>
          </w:tcPr>
          <w:p w14:paraId="79ECA68F">
            <w:pPr>
              <w:widowControl/>
              <w:spacing w:line="220" w:lineRule="exact"/>
              <w:jc w:val="center"/>
              <w:rPr>
                <w:rFonts w:ascii="方正黑体_GBK" w:hAnsi="方正黑体_GBK" w:eastAsia="方正黑体_GBK" w:cs="方正黑体_GBK"/>
                <w:color w:val="000000"/>
                <w:kern w:val="0"/>
                <w:sz w:val="20"/>
                <w:szCs w:val="20"/>
              </w:rPr>
            </w:pPr>
          </w:p>
        </w:tc>
        <w:tc>
          <w:tcPr>
            <w:tcW w:w="850" w:type="dxa"/>
            <w:vMerge w:val="continue"/>
            <w:tcBorders>
              <w:tl2br w:val="nil"/>
              <w:tr2bl w:val="nil"/>
            </w:tcBorders>
            <w:shd w:val="clear" w:color="auto" w:fill="auto"/>
            <w:vAlign w:val="center"/>
          </w:tcPr>
          <w:p w14:paraId="741FCEB6">
            <w:pPr>
              <w:widowControl/>
              <w:spacing w:line="220" w:lineRule="exact"/>
              <w:jc w:val="center"/>
              <w:rPr>
                <w:rFonts w:ascii="方正黑体_GBK" w:hAnsi="方正黑体_GBK" w:eastAsia="方正黑体_GBK" w:cs="方正黑体_GBK"/>
                <w:color w:val="000000"/>
                <w:kern w:val="0"/>
                <w:sz w:val="20"/>
                <w:szCs w:val="20"/>
              </w:rPr>
            </w:pPr>
          </w:p>
        </w:tc>
        <w:tc>
          <w:tcPr>
            <w:tcW w:w="850" w:type="dxa"/>
            <w:tcBorders>
              <w:tl2br w:val="nil"/>
              <w:tr2bl w:val="nil"/>
            </w:tcBorders>
            <w:shd w:val="clear" w:color="auto" w:fill="auto"/>
            <w:vAlign w:val="center"/>
          </w:tcPr>
          <w:p w14:paraId="55478FF7">
            <w:pPr>
              <w:widowControl/>
              <w:spacing w:line="220" w:lineRule="exact"/>
              <w:jc w:val="center"/>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小</w:t>
            </w:r>
            <w:r>
              <w:rPr>
                <w:rFonts w:hint="eastAsia" w:asciiTheme="minorEastAsia" w:hAnsiTheme="minorEastAsia" w:cstheme="minorEastAsia"/>
                <w:color w:val="000000"/>
                <w:kern w:val="0"/>
                <w:sz w:val="20"/>
                <w:szCs w:val="20"/>
              </w:rPr>
              <w:t>型</w:t>
            </w:r>
          </w:p>
        </w:tc>
        <w:tc>
          <w:tcPr>
            <w:tcW w:w="6296" w:type="dxa"/>
            <w:tcBorders>
              <w:tl2br w:val="nil"/>
              <w:tr2bl w:val="nil"/>
            </w:tcBorders>
            <w:shd w:val="clear" w:color="auto" w:fill="auto"/>
            <w:vAlign w:val="center"/>
          </w:tcPr>
          <w:p w14:paraId="6515CB01">
            <w:pPr>
              <w:widowControl/>
              <w:spacing w:line="220" w:lineRule="exact"/>
              <w:textAlignment w:val="center"/>
              <w:rPr>
                <w:rFonts w:ascii="方正黑体_GBK" w:hAnsi="方正黑体_GBK" w:eastAsia="方正黑体_GBK" w:cs="方正黑体_GBK"/>
                <w:color w:val="000000"/>
                <w:kern w:val="0"/>
                <w:sz w:val="20"/>
                <w:szCs w:val="20"/>
              </w:rPr>
            </w:pPr>
            <w:r>
              <w:rPr>
                <w:rFonts w:hint="eastAsia" w:asciiTheme="minorEastAsia" w:hAnsiTheme="minorEastAsia" w:cstheme="minorEastAsia"/>
                <w:color w:val="000000" w:themeColor="text1"/>
                <w:kern w:val="0"/>
                <w:sz w:val="20"/>
                <w:szCs w:val="20"/>
              </w:rPr>
              <w:t>一般地区城市设计</w:t>
            </w:r>
          </w:p>
        </w:tc>
        <w:tc>
          <w:tcPr>
            <w:tcW w:w="1303" w:type="dxa"/>
            <w:tcBorders>
              <w:tl2br w:val="nil"/>
              <w:tr2bl w:val="nil"/>
            </w:tcBorders>
            <w:shd w:val="clear" w:color="auto" w:fill="auto"/>
            <w:vAlign w:val="center"/>
          </w:tcPr>
          <w:p w14:paraId="6B519B0A">
            <w:pPr>
              <w:widowControl/>
              <w:spacing w:line="220" w:lineRule="exact"/>
              <w:jc w:val="center"/>
              <w:textAlignment w:val="center"/>
              <w:rPr>
                <w:rFonts w:ascii="方正黑体_GBK" w:hAnsi="方正黑体_GBK" w:eastAsia="方正黑体_GBK" w:cs="方正黑体_GBK"/>
                <w:color w:val="000000"/>
                <w:kern w:val="0"/>
                <w:sz w:val="20"/>
                <w:szCs w:val="20"/>
              </w:rPr>
            </w:pPr>
          </w:p>
        </w:tc>
      </w:tr>
    </w:tbl>
    <w:p w14:paraId="5C7B34A5">
      <w:pPr>
        <w:spacing w:line="160" w:lineRule="exact"/>
        <w:rPr>
          <w:rFonts w:ascii="方正楷体_GBK" w:hAnsi="方正楷体_GBK" w:eastAsia="方正楷体_GBK" w:cs="方正楷体_GBK"/>
          <w:sz w:val="20"/>
          <w:szCs w:val="20"/>
        </w:rPr>
      </w:pPr>
    </w:p>
    <w:p w14:paraId="7CDAF361">
      <w:pPr>
        <w:spacing w:line="160" w:lineRule="exact"/>
        <w:rPr>
          <w:rFonts w:ascii="方正楷体_GBK" w:hAnsi="方正楷体_GBK" w:eastAsia="方正楷体_GBK" w:cs="方正楷体_GBK"/>
          <w:sz w:val="20"/>
          <w:szCs w:val="20"/>
        </w:rPr>
      </w:pPr>
    </w:p>
    <w:p w14:paraId="693D183F">
      <w:pPr>
        <w:spacing w:line="160" w:lineRule="exact"/>
        <w:rPr>
          <w:rFonts w:ascii="方正楷体_GBK" w:hAnsi="方正楷体_GBK" w:eastAsia="方正楷体_GBK" w:cs="方正楷体_GBK"/>
          <w:sz w:val="20"/>
          <w:szCs w:val="20"/>
        </w:rPr>
      </w:pPr>
    </w:p>
    <w:p w14:paraId="5F46A81D">
      <w:pPr>
        <w:widowControl/>
        <w:spacing w:line="400" w:lineRule="exact"/>
        <w:ind w:left="600" w:hanging="600" w:hangingChars="250"/>
        <w:textAlignment w:val="center"/>
        <w:rPr>
          <w:rFonts w:ascii="黑体" w:hAnsi="黑体" w:eastAsia="黑体" w:cs="方正楷体_GBK"/>
          <w:sz w:val="24"/>
        </w:rPr>
      </w:pPr>
      <w:r>
        <w:rPr>
          <w:rFonts w:hint="eastAsia" w:ascii="黑体" w:hAnsi="黑体" w:eastAsia="黑体" w:cs="方正楷体_GBK"/>
          <w:sz w:val="24"/>
        </w:rPr>
        <w:t>说明：</w:t>
      </w:r>
    </w:p>
    <w:p w14:paraId="233355F1">
      <w:pPr>
        <w:widowControl/>
        <w:spacing w:line="400" w:lineRule="exact"/>
        <w:ind w:left="602" w:hanging="602" w:hangingChars="250"/>
        <w:textAlignment w:val="center"/>
        <w:rPr>
          <w:rFonts w:ascii="宋体" w:hAnsi="宋体" w:eastAsia="宋体" w:cs="方正楷体_GBK"/>
          <w:b/>
          <w:sz w:val="24"/>
        </w:rPr>
      </w:pPr>
      <w:r>
        <w:rPr>
          <w:rFonts w:ascii="宋体" w:hAnsi="宋体" w:eastAsia="宋体" w:cs="方正楷体_GBK"/>
          <w:b/>
          <w:sz w:val="24"/>
        </w:rPr>
        <w:t>1.本标准中“XX以上”包括本数,“XX以下”不包括本数</w:t>
      </w:r>
      <w:r>
        <w:rPr>
          <w:rFonts w:hint="eastAsia" w:ascii="宋体" w:hAnsi="宋体" w:eastAsia="宋体" w:cs="方正楷体_GBK"/>
          <w:b/>
          <w:sz w:val="24"/>
        </w:rPr>
        <w:t>；</w:t>
      </w:r>
    </w:p>
    <w:p w14:paraId="48DD188E">
      <w:pPr>
        <w:widowControl/>
        <w:spacing w:line="400" w:lineRule="exact"/>
        <w:ind w:left="602" w:hanging="602" w:hangingChars="250"/>
        <w:jc w:val="left"/>
        <w:textAlignment w:val="center"/>
        <w:rPr>
          <w:rFonts w:ascii="宋体" w:hAnsi="宋体" w:eastAsia="宋体" w:cs="方正楷体_GBK"/>
          <w:b/>
          <w:sz w:val="24"/>
        </w:rPr>
      </w:pPr>
      <w:r>
        <w:rPr>
          <w:rFonts w:ascii="宋体" w:hAnsi="宋体" w:eastAsia="宋体" w:cs="方正楷体_GBK"/>
          <w:b/>
          <w:sz w:val="24"/>
        </w:rPr>
        <w:t>2.</w:t>
      </w:r>
      <w:r>
        <w:rPr>
          <w:rFonts w:hint="eastAsia" w:ascii="宋体" w:hAnsi="宋体" w:eastAsia="宋体" w:cs="方正楷体_GBK"/>
          <w:b/>
          <w:sz w:val="24"/>
        </w:rPr>
        <w:t>本标准仅供安徽省范围内申报建设工程专业技术资格界定项目业绩规模参考使用，</w:t>
      </w:r>
    </w:p>
    <w:p w14:paraId="7917C7E3">
      <w:pPr>
        <w:widowControl/>
        <w:spacing w:line="400" w:lineRule="exact"/>
        <w:ind w:left="602" w:hanging="602" w:hangingChars="250"/>
        <w:jc w:val="left"/>
        <w:textAlignment w:val="center"/>
        <w:rPr>
          <w:rFonts w:ascii="宋体" w:hAnsi="宋体" w:eastAsia="宋体" w:cs="方正楷体_GBK"/>
          <w:b/>
          <w:sz w:val="24"/>
        </w:rPr>
      </w:pPr>
      <w:r>
        <w:rPr>
          <w:rFonts w:ascii="宋体" w:hAnsi="宋体" w:eastAsia="宋体" w:cs="方正楷体_GBK"/>
          <w:b/>
          <w:sz w:val="24"/>
        </w:rPr>
        <w:t>未尽事宜以《安徽省建设工程专业技术资格评审标准条件》等有关规定为准。</w:t>
      </w:r>
    </w:p>
    <w:p w14:paraId="0B2391A2">
      <w:pPr>
        <w:widowControl/>
        <w:spacing w:line="560" w:lineRule="exact"/>
        <w:ind w:left="602" w:hanging="602" w:hangingChars="250"/>
        <w:textAlignment w:val="center"/>
        <w:rPr>
          <w:rFonts w:ascii="宋体" w:hAnsi="宋体" w:eastAsia="宋体" w:cs="宋体"/>
          <w:b/>
          <w:kern w:val="0"/>
          <w:sz w:val="24"/>
        </w:rPr>
      </w:pPr>
    </w:p>
    <w:sectPr>
      <w:footerReference r:id="rId3" w:type="default"/>
      <w:pgSz w:w="11906" w:h="16838"/>
      <w:pgMar w:top="1440" w:right="1418" w:bottom="1440" w:left="1588" w:header="851" w:footer="851" w:gutter="0"/>
      <w:pgNumType w:fmt="numberInDash" w:start="1"/>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宋体"/>
    <w:panose1 w:val="00000000000000000000"/>
    <w:charset w:val="86"/>
    <w:family w:val="auto"/>
    <w:pitch w:val="default"/>
    <w:sig w:usb0="00000000" w:usb1="00000000" w:usb2="00000000" w:usb3="00000000" w:csb0="00040000" w:csb1="00000000"/>
  </w:font>
  <w:font w:name="方正黑体_GBK">
    <w:altName w:val="方正小标宋简体"/>
    <w:panose1 w:val="00000000000000000000"/>
    <w:charset w:val="86"/>
    <w:family w:val="auto"/>
    <w:pitch w:val="default"/>
    <w:sig w:usb0="00000000" w:usb1="00000000" w:usb2="00000000" w:usb3="00000000" w:csb0="00040000" w:csb1="00000000"/>
  </w:font>
  <w:font w:name="方正楷体_GBK">
    <w:altName w:val="方正小标宋简体"/>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D9A91">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14:paraId="44550B2B">
                <w:pPr>
                  <w:snapToGrid w:val="0"/>
                  <w:rPr>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rPr>
                  <w:t>- 25 -</w:t>
                </w:r>
                <w:r>
                  <w:rPr>
                    <w:rFonts w:ascii="Times New Roman" w:hAnsi="Times New Roman" w:cs="Times New Roman"/>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B323C"/>
    <w:multiLevelType w:val="singleLevel"/>
    <w:tmpl w:val="3DDB323C"/>
    <w:lvl w:ilvl="0" w:tentative="0">
      <w:start w:val="5"/>
      <w:numFmt w:val="decimal"/>
      <w:suff w:val="nothing"/>
      <w:lvlText w:val="（%1）"/>
      <w:lvlJc w:val="left"/>
    </w:lvl>
  </w:abstractNum>
  <w:abstractNum w:abstractNumId="1">
    <w:nsid w:val="7588AD4B"/>
    <w:multiLevelType w:val="singleLevel"/>
    <w:tmpl w:val="7588AD4B"/>
    <w:lvl w:ilvl="0" w:tentative="0">
      <w:start w:val="17"/>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刁磊">
    <w15:presenceInfo w15:providerId="None" w15:userId="刁磊"/>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DY2MTkxMTgwOGJkYWU2ODk1MDFiMTVlOTRmYWFiNzcifQ=="/>
  </w:docVars>
  <w:rsids>
    <w:rsidRoot w:val="205153BD"/>
    <w:rsid w:val="00027B10"/>
    <w:rsid w:val="000300E3"/>
    <w:rsid w:val="000447AD"/>
    <w:rsid w:val="000B016A"/>
    <w:rsid w:val="000B0DEA"/>
    <w:rsid w:val="000E2D00"/>
    <w:rsid w:val="00106631"/>
    <w:rsid w:val="0011248E"/>
    <w:rsid w:val="00126AD3"/>
    <w:rsid w:val="00142677"/>
    <w:rsid w:val="0015401B"/>
    <w:rsid w:val="001668C8"/>
    <w:rsid w:val="00170098"/>
    <w:rsid w:val="001D11DA"/>
    <w:rsid w:val="001D5E1A"/>
    <w:rsid w:val="001F1620"/>
    <w:rsid w:val="001F41F6"/>
    <w:rsid w:val="001F4D39"/>
    <w:rsid w:val="00211A4C"/>
    <w:rsid w:val="00213987"/>
    <w:rsid w:val="00246D99"/>
    <w:rsid w:val="00250110"/>
    <w:rsid w:val="00277BE0"/>
    <w:rsid w:val="00286A73"/>
    <w:rsid w:val="00294F9D"/>
    <w:rsid w:val="002C011F"/>
    <w:rsid w:val="00313A72"/>
    <w:rsid w:val="003457D7"/>
    <w:rsid w:val="00355140"/>
    <w:rsid w:val="00380076"/>
    <w:rsid w:val="00381928"/>
    <w:rsid w:val="003849A9"/>
    <w:rsid w:val="003953F9"/>
    <w:rsid w:val="003B7D29"/>
    <w:rsid w:val="003D0BDB"/>
    <w:rsid w:val="003F2131"/>
    <w:rsid w:val="003F6842"/>
    <w:rsid w:val="00401530"/>
    <w:rsid w:val="00410BF9"/>
    <w:rsid w:val="00421ACE"/>
    <w:rsid w:val="00456ADF"/>
    <w:rsid w:val="004C351B"/>
    <w:rsid w:val="004C4A40"/>
    <w:rsid w:val="004C5D0F"/>
    <w:rsid w:val="00503604"/>
    <w:rsid w:val="00525C40"/>
    <w:rsid w:val="00527F4A"/>
    <w:rsid w:val="00590324"/>
    <w:rsid w:val="00591D60"/>
    <w:rsid w:val="005B2926"/>
    <w:rsid w:val="005E48D7"/>
    <w:rsid w:val="00623CAD"/>
    <w:rsid w:val="00627151"/>
    <w:rsid w:val="006545C3"/>
    <w:rsid w:val="00695AF7"/>
    <w:rsid w:val="006E2EE5"/>
    <w:rsid w:val="006F11AC"/>
    <w:rsid w:val="006F5DE3"/>
    <w:rsid w:val="007403BA"/>
    <w:rsid w:val="007409DE"/>
    <w:rsid w:val="007679CB"/>
    <w:rsid w:val="00801788"/>
    <w:rsid w:val="00823144"/>
    <w:rsid w:val="00830567"/>
    <w:rsid w:val="00844D0B"/>
    <w:rsid w:val="008837C8"/>
    <w:rsid w:val="008946A8"/>
    <w:rsid w:val="008E0753"/>
    <w:rsid w:val="008F49E5"/>
    <w:rsid w:val="008F6265"/>
    <w:rsid w:val="00934CF6"/>
    <w:rsid w:val="00935865"/>
    <w:rsid w:val="00951C81"/>
    <w:rsid w:val="00967F92"/>
    <w:rsid w:val="00974EA6"/>
    <w:rsid w:val="00982246"/>
    <w:rsid w:val="009B7E75"/>
    <w:rsid w:val="00A029CD"/>
    <w:rsid w:val="00A35B59"/>
    <w:rsid w:val="00A4652A"/>
    <w:rsid w:val="00A62148"/>
    <w:rsid w:val="00A86EBB"/>
    <w:rsid w:val="00AA45A2"/>
    <w:rsid w:val="00AD14C2"/>
    <w:rsid w:val="00AF31E2"/>
    <w:rsid w:val="00AF3F6F"/>
    <w:rsid w:val="00B00248"/>
    <w:rsid w:val="00B061C5"/>
    <w:rsid w:val="00B60D05"/>
    <w:rsid w:val="00B728C7"/>
    <w:rsid w:val="00B76C2D"/>
    <w:rsid w:val="00B82AC7"/>
    <w:rsid w:val="00B84721"/>
    <w:rsid w:val="00B86605"/>
    <w:rsid w:val="00B94C63"/>
    <w:rsid w:val="00B95111"/>
    <w:rsid w:val="00BD49EF"/>
    <w:rsid w:val="00BD5009"/>
    <w:rsid w:val="00BE612A"/>
    <w:rsid w:val="00BF66E0"/>
    <w:rsid w:val="00BF700D"/>
    <w:rsid w:val="00C113EF"/>
    <w:rsid w:val="00C158EF"/>
    <w:rsid w:val="00C32B22"/>
    <w:rsid w:val="00C46F1F"/>
    <w:rsid w:val="00C74CA4"/>
    <w:rsid w:val="00C759BF"/>
    <w:rsid w:val="00C80BD5"/>
    <w:rsid w:val="00C93E87"/>
    <w:rsid w:val="00CA63E0"/>
    <w:rsid w:val="00CE3AE6"/>
    <w:rsid w:val="00CF7D14"/>
    <w:rsid w:val="00D0091E"/>
    <w:rsid w:val="00D074FC"/>
    <w:rsid w:val="00D27C57"/>
    <w:rsid w:val="00D32916"/>
    <w:rsid w:val="00D3758C"/>
    <w:rsid w:val="00D848CD"/>
    <w:rsid w:val="00D86DF0"/>
    <w:rsid w:val="00D86FBD"/>
    <w:rsid w:val="00DA5915"/>
    <w:rsid w:val="00DB2E8B"/>
    <w:rsid w:val="00DC1D2B"/>
    <w:rsid w:val="00DE72F1"/>
    <w:rsid w:val="00E12A05"/>
    <w:rsid w:val="00E20079"/>
    <w:rsid w:val="00E57BE6"/>
    <w:rsid w:val="00E979E4"/>
    <w:rsid w:val="00EC0387"/>
    <w:rsid w:val="00F21DA3"/>
    <w:rsid w:val="00F676E3"/>
    <w:rsid w:val="00FA79E4"/>
    <w:rsid w:val="00FB6EFA"/>
    <w:rsid w:val="02060D26"/>
    <w:rsid w:val="034716A4"/>
    <w:rsid w:val="03C63099"/>
    <w:rsid w:val="04414D10"/>
    <w:rsid w:val="044D4202"/>
    <w:rsid w:val="05C65FF5"/>
    <w:rsid w:val="05F40E72"/>
    <w:rsid w:val="06E73FCF"/>
    <w:rsid w:val="07D87FD4"/>
    <w:rsid w:val="099941BF"/>
    <w:rsid w:val="0B6656FE"/>
    <w:rsid w:val="0C116B01"/>
    <w:rsid w:val="0EF5246A"/>
    <w:rsid w:val="0FFF305D"/>
    <w:rsid w:val="101A20DA"/>
    <w:rsid w:val="1125528E"/>
    <w:rsid w:val="142F7849"/>
    <w:rsid w:val="144970BB"/>
    <w:rsid w:val="145A1FE5"/>
    <w:rsid w:val="164F2B33"/>
    <w:rsid w:val="16A17378"/>
    <w:rsid w:val="173102A3"/>
    <w:rsid w:val="177959E6"/>
    <w:rsid w:val="1906596F"/>
    <w:rsid w:val="1C9934AC"/>
    <w:rsid w:val="1CD030B4"/>
    <w:rsid w:val="1CE24B3D"/>
    <w:rsid w:val="1EF160BB"/>
    <w:rsid w:val="1F275E4C"/>
    <w:rsid w:val="204271ED"/>
    <w:rsid w:val="205153BD"/>
    <w:rsid w:val="20966BC0"/>
    <w:rsid w:val="20D146F8"/>
    <w:rsid w:val="20DD0404"/>
    <w:rsid w:val="218A479E"/>
    <w:rsid w:val="2343171A"/>
    <w:rsid w:val="236C6089"/>
    <w:rsid w:val="23D6585A"/>
    <w:rsid w:val="26C432AE"/>
    <w:rsid w:val="274F70B9"/>
    <w:rsid w:val="27550742"/>
    <w:rsid w:val="27C272CC"/>
    <w:rsid w:val="27D42B9D"/>
    <w:rsid w:val="28EC20C3"/>
    <w:rsid w:val="296026BE"/>
    <w:rsid w:val="2BED071A"/>
    <w:rsid w:val="2BF40E87"/>
    <w:rsid w:val="2C996E1D"/>
    <w:rsid w:val="2CB01430"/>
    <w:rsid w:val="2CB13ACB"/>
    <w:rsid w:val="2E056A06"/>
    <w:rsid w:val="2ED55546"/>
    <w:rsid w:val="32614B47"/>
    <w:rsid w:val="32CC07EF"/>
    <w:rsid w:val="334614D2"/>
    <w:rsid w:val="33987FBA"/>
    <w:rsid w:val="33F26FC4"/>
    <w:rsid w:val="34024943"/>
    <w:rsid w:val="35973B2B"/>
    <w:rsid w:val="35F87A38"/>
    <w:rsid w:val="370A25E8"/>
    <w:rsid w:val="37633A06"/>
    <w:rsid w:val="39067AAE"/>
    <w:rsid w:val="3A3706BA"/>
    <w:rsid w:val="3AB36FC3"/>
    <w:rsid w:val="3C002B46"/>
    <w:rsid w:val="3CE772A5"/>
    <w:rsid w:val="3EB24784"/>
    <w:rsid w:val="406E4C01"/>
    <w:rsid w:val="42C47F51"/>
    <w:rsid w:val="43270DE4"/>
    <w:rsid w:val="447E32BC"/>
    <w:rsid w:val="451C4C35"/>
    <w:rsid w:val="46C7726A"/>
    <w:rsid w:val="47215C99"/>
    <w:rsid w:val="490605D1"/>
    <w:rsid w:val="49B52C28"/>
    <w:rsid w:val="4A397982"/>
    <w:rsid w:val="4B3926C8"/>
    <w:rsid w:val="4C2E1C4F"/>
    <w:rsid w:val="4C4F7AB8"/>
    <w:rsid w:val="4C5E5C84"/>
    <w:rsid w:val="4C6A6689"/>
    <w:rsid w:val="4F9F1B0F"/>
    <w:rsid w:val="52E52F81"/>
    <w:rsid w:val="53295050"/>
    <w:rsid w:val="53C25F37"/>
    <w:rsid w:val="549955D6"/>
    <w:rsid w:val="585B7733"/>
    <w:rsid w:val="58851DEC"/>
    <w:rsid w:val="58F94B33"/>
    <w:rsid w:val="591C64A5"/>
    <w:rsid w:val="59515DAF"/>
    <w:rsid w:val="5CC23B03"/>
    <w:rsid w:val="5CE93F39"/>
    <w:rsid w:val="5D450914"/>
    <w:rsid w:val="5DD94887"/>
    <w:rsid w:val="5DEA57DC"/>
    <w:rsid w:val="5E2C2A53"/>
    <w:rsid w:val="5E3762D6"/>
    <w:rsid w:val="5EB44E52"/>
    <w:rsid w:val="5EE957FF"/>
    <w:rsid w:val="5F177017"/>
    <w:rsid w:val="5F525AB3"/>
    <w:rsid w:val="5F580832"/>
    <w:rsid w:val="605A31A9"/>
    <w:rsid w:val="62C9495B"/>
    <w:rsid w:val="630419B6"/>
    <w:rsid w:val="63D95ED3"/>
    <w:rsid w:val="64046FA9"/>
    <w:rsid w:val="656F47C7"/>
    <w:rsid w:val="669B4673"/>
    <w:rsid w:val="6AEF3065"/>
    <w:rsid w:val="6B7A0676"/>
    <w:rsid w:val="6E533898"/>
    <w:rsid w:val="70325065"/>
    <w:rsid w:val="70403843"/>
    <w:rsid w:val="71726355"/>
    <w:rsid w:val="721028E9"/>
    <w:rsid w:val="72505010"/>
    <w:rsid w:val="726C6971"/>
    <w:rsid w:val="732721AB"/>
    <w:rsid w:val="75CA595A"/>
    <w:rsid w:val="7619716F"/>
    <w:rsid w:val="768F347A"/>
    <w:rsid w:val="773379F4"/>
    <w:rsid w:val="77935EAB"/>
    <w:rsid w:val="77C86C27"/>
    <w:rsid w:val="784F4DBC"/>
    <w:rsid w:val="78A97D8D"/>
    <w:rsid w:val="78E41140"/>
    <w:rsid w:val="798E1105"/>
    <w:rsid w:val="7B8152DB"/>
    <w:rsid w:val="7CBF02FF"/>
    <w:rsid w:val="7CF00B91"/>
    <w:rsid w:val="7CF5253A"/>
    <w:rsid w:val="7D9B5286"/>
    <w:rsid w:val="7F2D625E"/>
    <w:rsid w:val="7F5C11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26"/>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character" w:styleId="9">
    <w:name w:val="annotation reference"/>
    <w:basedOn w:val="8"/>
    <w:uiPriority w:val="0"/>
    <w:rPr>
      <w:sz w:val="21"/>
      <w:szCs w:val="21"/>
    </w:rPr>
  </w:style>
  <w:style w:type="character" w:customStyle="1" w:styleId="10">
    <w:name w:val="font81"/>
    <w:basedOn w:val="8"/>
    <w:qFormat/>
    <w:uiPriority w:val="0"/>
    <w:rPr>
      <w:rFonts w:hint="eastAsia" w:ascii="宋体" w:hAnsi="宋体" w:eastAsia="宋体" w:cs="宋体"/>
      <w:color w:val="000000"/>
      <w:sz w:val="20"/>
      <w:szCs w:val="20"/>
      <w:u w:val="none"/>
    </w:rPr>
  </w:style>
  <w:style w:type="character" w:customStyle="1" w:styleId="11">
    <w:name w:val="font91"/>
    <w:basedOn w:val="8"/>
    <w:qFormat/>
    <w:uiPriority w:val="0"/>
    <w:rPr>
      <w:rFonts w:hint="eastAsia" w:ascii="宋体" w:hAnsi="宋体" w:eastAsia="宋体" w:cs="宋体"/>
      <w:color w:val="000000"/>
      <w:sz w:val="20"/>
      <w:szCs w:val="20"/>
      <w:u w:val="none"/>
      <w:vertAlign w:val="superscript"/>
    </w:rPr>
  </w:style>
  <w:style w:type="character" w:customStyle="1" w:styleId="12">
    <w:name w:val="font51"/>
    <w:basedOn w:val="8"/>
    <w:qFormat/>
    <w:uiPriority w:val="0"/>
    <w:rPr>
      <w:rFonts w:hint="eastAsia" w:ascii="宋体" w:hAnsi="宋体" w:eastAsia="宋体" w:cs="宋体"/>
      <w:color w:val="000000"/>
      <w:sz w:val="20"/>
      <w:szCs w:val="20"/>
      <w:u w:val="none"/>
    </w:rPr>
  </w:style>
  <w:style w:type="character" w:customStyle="1" w:styleId="13">
    <w:name w:val="font101"/>
    <w:basedOn w:val="8"/>
    <w:qFormat/>
    <w:uiPriority w:val="0"/>
    <w:rPr>
      <w:rFonts w:hint="eastAsia" w:ascii="宋体" w:hAnsi="宋体" w:eastAsia="宋体" w:cs="宋体"/>
      <w:color w:val="FF0000"/>
      <w:sz w:val="20"/>
      <w:szCs w:val="20"/>
      <w:u w:val="none"/>
    </w:rPr>
  </w:style>
  <w:style w:type="character" w:customStyle="1" w:styleId="14">
    <w:name w:val="font111"/>
    <w:basedOn w:val="8"/>
    <w:qFormat/>
    <w:uiPriority w:val="0"/>
    <w:rPr>
      <w:rFonts w:hint="eastAsia" w:ascii="宋体" w:hAnsi="宋体" w:eastAsia="宋体" w:cs="宋体"/>
      <w:color w:val="000000"/>
      <w:sz w:val="20"/>
      <w:szCs w:val="20"/>
      <w:u w:val="none"/>
      <w:vertAlign w:val="superscript"/>
    </w:rPr>
  </w:style>
  <w:style w:type="character" w:customStyle="1" w:styleId="15">
    <w:name w:val="font121"/>
    <w:basedOn w:val="8"/>
    <w:qFormat/>
    <w:uiPriority w:val="0"/>
    <w:rPr>
      <w:rFonts w:hint="default" w:ascii="Times New Roman" w:hAnsi="Times New Roman" w:cs="Times New Roman"/>
      <w:color w:val="000000"/>
      <w:sz w:val="20"/>
      <w:szCs w:val="20"/>
      <w:u w:val="none"/>
    </w:rPr>
  </w:style>
  <w:style w:type="character" w:customStyle="1" w:styleId="16">
    <w:name w:val="font131"/>
    <w:basedOn w:val="8"/>
    <w:qFormat/>
    <w:uiPriority w:val="0"/>
    <w:rPr>
      <w:rFonts w:hint="eastAsia" w:ascii="宋体" w:hAnsi="宋体" w:eastAsia="宋体" w:cs="宋体"/>
      <w:color w:val="000000"/>
      <w:sz w:val="20"/>
      <w:szCs w:val="20"/>
      <w:u w:val="none"/>
    </w:rPr>
  </w:style>
  <w:style w:type="character" w:customStyle="1" w:styleId="17">
    <w:name w:val="font141"/>
    <w:basedOn w:val="8"/>
    <w:qFormat/>
    <w:uiPriority w:val="0"/>
    <w:rPr>
      <w:rFonts w:hint="eastAsia" w:ascii="宋体" w:hAnsi="宋体" w:eastAsia="宋体" w:cs="宋体"/>
      <w:color w:val="000000"/>
      <w:sz w:val="20"/>
      <w:szCs w:val="20"/>
      <w:u w:val="none"/>
      <w:vertAlign w:val="superscript"/>
    </w:rPr>
  </w:style>
  <w:style w:type="character" w:customStyle="1" w:styleId="18">
    <w:name w:val="font151"/>
    <w:basedOn w:val="8"/>
    <w:qFormat/>
    <w:uiPriority w:val="0"/>
    <w:rPr>
      <w:rFonts w:hint="eastAsia" w:ascii="宋体" w:hAnsi="宋体" w:eastAsia="宋体" w:cs="宋体"/>
      <w:color w:val="000000"/>
      <w:sz w:val="22"/>
      <w:szCs w:val="22"/>
      <w:u w:val="none"/>
      <w:vertAlign w:val="superscript"/>
    </w:rPr>
  </w:style>
  <w:style w:type="character" w:customStyle="1" w:styleId="19">
    <w:name w:val="font41"/>
    <w:basedOn w:val="8"/>
    <w:qFormat/>
    <w:uiPriority w:val="0"/>
    <w:rPr>
      <w:rFonts w:hint="eastAsia" w:ascii="宋体" w:hAnsi="宋体" w:eastAsia="宋体" w:cs="宋体"/>
      <w:color w:val="000000"/>
      <w:sz w:val="24"/>
      <w:szCs w:val="24"/>
      <w:u w:val="none"/>
    </w:rPr>
  </w:style>
  <w:style w:type="character" w:customStyle="1" w:styleId="20">
    <w:name w:val="font11"/>
    <w:basedOn w:val="8"/>
    <w:qFormat/>
    <w:uiPriority w:val="0"/>
    <w:rPr>
      <w:rFonts w:hint="eastAsia" w:ascii="宋体" w:hAnsi="宋体" w:eastAsia="宋体" w:cs="宋体"/>
      <w:color w:val="000000"/>
      <w:sz w:val="24"/>
      <w:szCs w:val="24"/>
      <w:u w:val="none"/>
      <w:vertAlign w:val="superscript"/>
    </w:rPr>
  </w:style>
  <w:style w:type="character" w:customStyle="1" w:styleId="21">
    <w:name w:val="font21"/>
    <w:basedOn w:val="8"/>
    <w:qFormat/>
    <w:uiPriority w:val="0"/>
    <w:rPr>
      <w:rFonts w:hint="eastAsia" w:ascii="宋体" w:hAnsi="宋体" w:eastAsia="宋体" w:cs="宋体"/>
      <w:b/>
      <w:color w:val="000000"/>
      <w:sz w:val="22"/>
      <w:szCs w:val="22"/>
      <w:u w:val="none"/>
    </w:rPr>
  </w:style>
  <w:style w:type="character" w:customStyle="1" w:styleId="22">
    <w:name w:val="font01"/>
    <w:basedOn w:val="8"/>
    <w:qFormat/>
    <w:uiPriority w:val="0"/>
    <w:rPr>
      <w:rFonts w:hint="default" w:ascii="Times New Roman" w:hAnsi="Times New Roman" w:cs="Times New Roman"/>
      <w:color w:val="000000"/>
      <w:sz w:val="21"/>
      <w:szCs w:val="21"/>
      <w:u w:val="none"/>
    </w:rPr>
  </w:style>
  <w:style w:type="character" w:customStyle="1" w:styleId="23">
    <w:name w:val="font61"/>
    <w:basedOn w:val="8"/>
    <w:qFormat/>
    <w:uiPriority w:val="0"/>
    <w:rPr>
      <w:rFonts w:hint="default" w:ascii="Times New Roman" w:hAnsi="Times New Roman" w:cs="Times New Roman"/>
      <w:color w:val="000000"/>
      <w:sz w:val="21"/>
      <w:szCs w:val="21"/>
      <w:u w:val="none"/>
    </w:rPr>
  </w:style>
  <w:style w:type="character" w:customStyle="1" w:styleId="24">
    <w:name w:val="font71"/>
    <w:basedOn w:val="8"/>
    <w:qFormat/>
    <w:uiPriority w:val="0"/>
    <w:rPr>
      <w:rFonts w:hint="eastAsia" w:ascii="宋体" w:hAnsi="宋体" w:eastAsia="宋体" w:cs="宋体"/>
      <w:color w:val="000000"/>
      <w:sz w:val="21"/>
      <w:szCs w:val="21"/>
      <w:u w:val="none"/>
    </w:rPr>
  </w:style>
  <w:style w:type="character" w:customStyle="1" w:styleId="25">
    <w:name w:val="font31"/>
    <w:basedOn w:val="8"/>
    <w:qFormat/>
    <w:uiPriority w:val="0"/>
    <w:rPr>
      <w:rFonts w:hint="eastAsia" w:ascii="宋体" w:hAnsi="宋体" w:eastAsia="宋体" w:cs="宋体"/>
      <w:color w:val="000000"/>
      <w:sz w:val="32"/>
      <w:szCs w:val="32"/>
      <w:u w:val="none"/>
      <w:vertAlign w:val="superscript"/>
    </w:rPr>
  </w:style>
  <w:style w:type="character" w:customStyle="1" w:styleId="26">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5279D9-2D95-4EBB-B65C-BB9D7E9966C0}">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13734</Words>
  <Characters>15429</Characters>
  <Lines>125</Lines>
  <Paragraphs>35</Paragraphs>
  <TotalTime>17</TotalTime>
  <ScaleCrop>false</ScaleCrop>
  <LinksUpToDate>false</LinksUpToDate>
  <CharactersWithSpaces>15598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2021-03-31T02:27:00Z</dcterms:created>
  <dc:creator>Administrator</dc:creator>
  <cp:lastModifiedBy>A</cp:lastModifiedBy>
  <cp:lastPrinted>2021-03-17T01:26:00Z</cp:lastPrinted>
  <dcterms:modified xsi:type="dcterms:W3CDTF">2024-08-16T07:55:48Z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C4D887EADBC9470C8096C135A976201C_12</vt:lpwstr>
  </property>
</Properties>
</file>